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62D73E" w14:textId="77777777" w:rsidR="007F72E2" w:rsidRPr="00513FF3" w:rsidRDefault="007F72E2" w:rsidP="00340F1D">
      <w:pPr>
        <w:pStyle w:val="Article"/>
        <w:spacing w:before="0" w:after="0"/>
        <w:ind w:right="992"/>
        <w:jc w:val="left"/>
        <w:rPr>
          <w:rFonts w:ascii="Calibri" w:hAnsi="Calibri"/>
          <w:sz w:val="28"/>
        </w:rPr>
      </w:pPr>
    </w:p>
    <w:p w14:paraId="4F54AE6E" w14:textId="4FC1FEB4" w:rsidR="003826B8" w:rsidRPr="003826B8" w:rsidRDefault="003826B8" w:rsidP="003826B8">
      <w:pPr>
        <w:framePr w:w="8849" w:hSpace="142" w:wrap="notBeside" w:vAnchor="text" w:hAnchor="page" w:x="1650" w:y="90"/>
        <w:suppressAutoHyphens w:val="0"/>
        <w:ind w:right="211"/>
        <w:rPr>
          <w:rFonts w:asciiTheme="minorHAnsi" w:eastAsia="Calibri" w:hAnsiTheme="minorHAnsi" w:cstheme="minorHAnsi"/>
          <w:lang w:eastAsia="en-US"/>
        </w:rPr>
      </w:pPr>
    </w:p>
    <w:tbl>
      <w:tblPr>
        <w:tblStyle w:val="Grilledutableau1"/>
        <w:tblW w:w="5402" w:type="dxa"/>
        <w:tblInd w:w="3794" w:type="dxa"/>
        <w:tblLook w:val="04A0" w:firstRow="1" w:lastRow="0" w:firstColumn="1" w:lastColumn="0" w:noHBand="0" w:noVBand="1"/>
      </w:tblPr>
      <w:tblGrid>
        <w:gridCol w:w="600"/>
        <w:gridCol w:w="600"/>
        <w:gridCol w:w="600"/>
        <w:gridCol w:w="600"/>
        <w:gridCol w:w="601"/>
        <w:gridCol w:w="600"/>
        <w:gridCol w:w="600"/>
        <w:gridCol w:w="600"/>
        <w:gridCol w:w="601"/>
      </w:tblGrid>
      <w:tr w:rsidR="00340F1D" w:rsidRPr="00340F1D" w14:paraId="32FA63BE" w14:textId="77777777" w:rsidTr="008303FD">
        <w:trPr>
          <w:trHeight w:val="227"/>
        </w:trPr>
        <w:tc>
          <w:tcPr>
            <w:tcW w:w="600" w:type="dxa"/>
            <w:tcBorders>
              <w:top w:val="nil"/>
              <w:bottom w:val="nil"/>
            </w:tcBorders>
          </w:tcPr>
          <w:p w14:paraId="1D2F05F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30044AC4"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2FB514F9"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50F27125"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7FEB665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04C2FA6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70CAAD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C03C6A3"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47E839B3" w14:textId="77777777" w:rsidR="00340F1D" w:rsidRPr="00340F1D" w:rsidRDefault="00340F1D" w:rsidP="00340F1D">
            <w:pPr>
              <w:jc w:val="center"/>
              <w:rPr>
                <w:rFonts w:ascii="Verdana" w:hAnsi="Verdana"/>
                <w:b/>
                <w:bCs/>
                <w:caps/>
                <w:sz w:val="2"/>
                <w:szCs w:val="2"/>
              </w:rPr>
            </w:pPr>
          </w:p>
        </w:tc>
      </w:tr>
      <w:tr w:rsidR="00340F1D" w:rsidRPr="00340F1D" w14:paraId="120EDA0C" w14:textId="77777777" w:rsidTr="008303FD">
        <w:trPr>
          <w:trHeight w:val="227"/>
        </w:trPr>
        <w:tc>
          <w:tcPr>
            <w:tcW w:w="600" w:type="dxa"/>
            <w:tcBorders>
              <w:top w:val="nil"/>
            </w:tcBorders>
          </w:tcPr>
          <w:p w14:paraId="4AD13016"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62EA17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5F46A01"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C938F2B"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63E82030"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B27BAC9"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E3599B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095611FE"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45FCE5F6" w14:textId="77777777" w:rsidR="00340F1D" w:rsidRPr="00340F1D" w:rsidRDefault="00340F1D" w:rsidP="00340F1D">
            <w:pPr>
              <w:jc w:val="center"/>
              <w:rPr>
                <w:rFonts w:ascii="Verdana" w:hAnsi="Verdana"/>
                <w:b/>
                <w:bCs/>
                <w:caps/>
                <w:sz w:val="2"/>
                <w:szCs w:val="2"/>
              </w:rPr>
            </w:pPr>
          </w:p>
        </w:tc>
      </w:tr>
    </w:tbl>
    <w:p w14:paraId="5ECFC35E" w14:textId="7BDACA4C" w:rsidR="00340F1D" w:rsidRPr="00340F1D" w:rsidRDefault="00340F1D" w:rsidP="00340F1D">
      <w:pPr>
        <w:spacing w:after="360" w:line="276" w:lineRule="auto"/>
        <w:ind w:left="-425"/>
        <w:jc w:val="center"/>
        <w:rPr>
          <w:rFonts w:ascii="Verdana" w:hAnsi="Verdana"/>
          <w:b/>
          <w:bCs/>
          <w:caps/>
          <w:sz w:val="20"/>
          <w:szCs w:val="24"/>
        </w:rPr>
      </w:pPr>
    </w:p>
    <w:p w14:paraId="6386D226" w14:textId="77777777" w:rsidR="00340F1D" w:rsidRPr="00340F1D" w:rsidRDefault="00340F1D" w:rsidP="00340F1D">
      <w:pPr>
        <w:spacing w:after="360" w:line="276" w:lineRule="auto"/>
        <w:jc w:val="center"/>
        <w:rPr>
          <w:rFonts w:ascii="Verdana" w:hAnsi="Verdana"/>
          <w:b/>
          <w:bCs/>
          <w:caps/>
          <w:sz w:val="20"/>
          <w:szCs w:val="24"/>
        </w:rPr>
      </w:pPr>
    </w:p>
    <w:p w14:paraId="4159A47B" w14:textId="77777777" w:rsidR="00B75A94" w:rsidRPr="00340F1D" w:rsidRDefault="00B75A94" w:rsidP="00B75A94">
      <w:pPr>
        <w:jc w:val="center"/>
        <w:rPr>
          <w:rFonts w:ascii="Verdana" w:hAnsi="Verdana"/>
          <w:b/>
          <w:caps/>
          <w:sz w:val="28"/>
          <w:szCs w:val="28"/>
          <w:lang w:eastAsia="fr-FR"/>
        </w:rPr>
      </w:pPr>
      <w:bookmarkStart w:id="0" w:name="_Hlk158215636"/>
      <w:r w:rsidRPr="00340F1D">
        <w:rPr>
          <w:rFonts w:ascii="Verdana" w:hAnsi="Verdana"/>
          <w:b/>
          <w:caps/>
          <w:sz w:val="28"/>
          <w:szCs w:val="28"/>
          <w:lang w:eastAsia="fr-FR"/>
        </w:rPr>
        <w:t xml:space="preserve">Opération de restructuration du Palais de justice de l’Île de la cité – bâtiment </w:t>
      </w:r>
      <w:r>
        <w:rPr>
          <w:rFonts w:ascii="Verdana" w:hAnsi="Verdana"/>
          <w:b/>
          <w:caps/>
          <w:sz w:val="28"/>
          <w:szCs w:val="28"/>
          <w:lang w:eastAsia="fr-FR"/>
        </w:rPr>
        <w:t xml:space="preserve">B5 </w:t>
      </w:r>
    </w:p>
    <w:p w14:paraId="4638F650" w14:textId="77777777" w:rsidR="00340F1D" w:rsidRDefault="00340F1D" w:rsidP="00340F1D">
      <w:pPr>
        <w:suppressAutoHyphens w:val="0"/>
        <w:spacing w:before="160" w:after="120" w:line="276" w:lineRule="auto"/>
        <w:jc w:val="center"/>
        <w:rPr>
          <w:rFonts w:ascii="Arial" w:hAnsi="Arial"/>
          <w:b/>
          <w:sz w:val="28"/>
          <w:szCs w:val="28"/>
          <w:lang w:eastAsia="fr-FR"/>
        </w:rPr>
      </w:pPr>
    </w:p>
    <w:p w14:paraId="5D3674C1" w14:textId="77777777" w:rsidR="00340F1D" w:rsidRPr="00340F1D" w:rsidRDefault="00340F1D" w:rsidP="00340F1D">
      <w:pPr>
        <w:suppressAutoHyphens w:val="0"/>
        <w:spacing w:before="160" w:after="120" w:line="276" w:lineRule="auto"/>
        <w:jc w:val="center"/>
        <w:rPr>
          <w:rFonts w:ascii="Arial" w:hAnsi="Arial"/>
          <w:b/>
          <w:sz w:val="28"/>
          <w:szCs w:val="28"/>
          <w:lang w:eastAsia="fr-FR"/>
        </w:rPr>
      </w:pPr>
    </w:p>
    <w:p w14:paraId="1BBEEA4A" w14:textId="40BC5644" w:rsidR="00340F1D" w:rsidRDefault="00340F1D" w:rsidP="00340F1D">
      <w:pPr>
        <w:suppressAutoHyphens w:val="0"/>
        <w:spacing w:before="278" w:after="120" w:line="276" w:lineRule="auto"/>
        <w:jc w:val="center"/>
        <w:rPr>
          <w:rFonts w:ascii="Verdana" w:hAnsi="Verdana"/>
          <w:b/>
          <w:caps/>
          <w:sz w:val="28"/>
          <w:szCs w:val="28"/>
          <w:lang w:eastAsia="fr-FR"/>
        </w:rPr>
      </w:pPr>
      <w:r w:rsidRPr="00340F1D">
        <w:rPr>
          <w:rFonts w:ascii="Verdana" w:hAnsi="Verdana"/>
          <w:b/>
          <w:caps/>
          <w:sz w:val="28"/>
          <w:szCs w:val="28"/>
          <w:lang w:eastAsia="fr-FR"/>
        </w:rPr>
        <w:t>SERVICES D'ASSURANCE CONSTRUCTION</w:t>
      </w:r>
    </w:p>
    <w:p w14:paraId="3FDCD2FC" w14:textId="0E585A4E" w:rsidR="00340F1D" w:rsidRDefault="00340F1D" w:rsidP="00340F1D">
      <w:pPr>
        <w:suppressAutoHyphens w:val="0"/>
        <w:spacing w:before="278" w:after="120" w:line="276" w:lineRule="auto"/>
        <w:jc w:val="center"/>
        <w:rPr>
          <w:rFonts w:ascii="Verdana" w:hAnsi="Verdana"/>
          <w:b/>
          <w:caps/>
          <w:sz w:val="28"/>
          <w:szCs w:val="28"/>
          <w:lang w:eastAsia="fr-FR"/>
        </w:rPr>
      </w:pPr>
      <w:r w:rsidRPr="00340F1D">
        <w:rPr>
          <w:rFonts w:ascii="Verdana" w:hAnsi="Verdana"/>
          <w:b/>
          <w:caps/>
          <w:sz w:val="28"/>
          <w:szCs w:val="28"/>
          <w:lang w:eastAsia="fr-FR"/>
        </w:rPr>
        <w:t xml:space="preserve">TOUS RISQUES CHANTIER </w:t>
      </w:r>
      <w:r w:rsidR="007F72E2">
        <w:rPr>
          <w:rFonts w:ascii="Verdana" w:hAnsi="Verdana"/>
          <w:b/>
          <w:caps/>
          <w:sz w:val="28"/>
          <w:szCs w:val="28"/>
          <w:lang w:eastAsia="fr-FR"/>
        </w:rPr>
        <w:t>(Lot 1)</w:t>
      </w:r>
    </w:p>
    <w:bookmarkEnd w:id="0"/>
    <w:p w14:paraId="2D0A23F4" w14:textId="77777777" w:rsidR="00340F1D" w:rsidRPr="00340F1D" w:rsidRDefault="00340F1D" w:rsidP="00340F1D">
      <w:pPr>
        <w:suppressAutoHyphens w:val="0"/>
        <w:spacing w:before="278" w:after="120" w:line="276" w:lineRule="auto"/>
        <w:jc w:val="center"/>
        <w:rPr>
          <w:rFonts w:ascii="Verdana" w:hAnsi="Verdana"/>
          <w:b/>
          <w:caps/>
          <w:sz w:val="28"/>
          <w:szCs w:val="28"/>
          <w:lang w:eastAsia="fr-FR"/>
        </w:rPr>
      </w:pPr>
    </w:p>
    <w:p w14:paraId="3CBA216A" w14:textId="77777777" w:rsidR="00340F1D" w:rsidRPr="00340F1D" w:rsidRDefault="00340F1D" w:rsidP="00340F1D">
      <w:pPr>
        <w:suppressAutoHyphens w:val="0"/>
        <w:spacing w:before="278" w:after="120" w:line="276" w:lineRule="auto"/>
        <w:jc w:val="center"/>
        <w:rPr>
          <w:rFonts w:ascii="Verdana" w:hAnsi="Verdana"/>
          <w:b/>
          <w:sz w:val="32"/>
          <w:szCs w:val="32"/>
          <w:lang w:eastAsia="fr-FR"/>
        </w:rPr>
      </w:pPr>
    </w:p>
    <w:p w14:paraId="6FE7DD85" w14:textId="77777777" w:rsidR="00340F1D" w:rsidRPr="00340F1D" w:rsidRDefault="00340F1D" w:rsidP="00340F1D">
      <w:pPr>
        <w:suppressAutoHyphens w:val="0"/>
        <w:spacing w:before="278" w:after="120" w:line="276" w:lineRule="auto"/>
        <w:jc w:val="center"/>
        <w:rPr>
          <w:rFonts w:ascii="Verdana" w:hAnsi="Verdana"/>
          <w:b/>
          <w:sz w:val="32"/>
          <w:szCs w:val="32"/>
          <w:lang w:eastAsia="fr-FR"/>
        </w:rPr>
      </w:pPr>
    </w:p>
    <w:p w14:paraId="1E3DF1C1" w14:textId="123A070B" w:rsidR="00340F1D" w:rsidRPr="00340F1D" w:rsidRDefault="00340F1D" w:rsidP="00340F1D">
      <w:pPr>
        <w:pBdr>
          <w:top w:val="single" w:sz="4" w:space="1" w:color="auto"/>
          <w:left w:val="single" w:sz="4" w:space="4" w:color="auto"/>
          <w:bottom w:val="single" w:sz="4" w:space="1" w:color="auto"/>
          <w:right w:val="single" w:sz="4" w:space="4" w:color="auto"/>
        </w:pBdr>
        <w:suppressAutoHyphens w:val="0"/>
        <w:spacing w:before="278" w:after="120" w:line="276" w:lineRule="auto"/>
        <w:jc w:val="center"/>
        <w:rPr>
          <w:rFonts w:ascii="Verdana" w:hAnsi="Verdana"/>
          <w:b/>
          <w:i/>
          <w:caps/>
          <w:sz w:val="28"/>
          <w:szCs w:val="24"/>
          <w:lang w:eastAsia="fr-FR"/>
        </w:rPr>
      </w:pPr>
      <w:r w:rsidRPr="00340F1D">
        <w:rPr>
          <w:rFonts w:ascii="Verdana" w:hAnsi="Verdana"/>
          <w:b/>
          <w:i/>
          <w:caps/>
          <w:sz w:val="28"/>
          <w:szCs w:val="24"/>
          <w:lang w:eastAsia="fr-FR"/>
        </w:rPr>
        <w:t>Acte d’engagement (AE)</w:t>
      </w:r>
      <w:r w:rsidR="00101918">
        <w:rPr>
          <w:rFonts w:ascii="Verdana" w:hAnsi="Verdana"/>
          <w:b/>
          <w:i/>
          <w:caps/>
          <w:sz w:val="28"/>
          <w:szCs w:val="24"/>
          <w:lang w:eastAsia="fr-FR"/>
        </w:rPr>
        <w:t xml:space="preserve"> OFFRE DE BASE </w:t>
      </w:r>
    </w:p>
    <w:p w14:paraId="497046AA" w14:textId="77777777" w:rsidR="00340F1D" w:rsidRPr="00340F1D" w:rsidRDefault="00340F1D" w:rsidP="00340F1D">
      <w:pPr>
        <w:spacing w:after="360" w:line="276" w:lineRule="auto"/>
        <w:jc w:val="center"/>
        <w:rPr>
          <w:rFonts w:ascii="Verdana" w:hAnsi="Verdana"/>
          <w:b/>
          <w:bCs/>
          <w:caps/>
          <w:sz w:val="20"/>
          <w:szCs w:val="24"/>
        </w:rPr>
      </w:pPr>
    </w:p>
    <w:p w14:paraId="7353C185" w14:textId="77777777" w:rsidR="00340F1D" w:rsidRDefault="00340F1D" w:rsidP="00340F1D">
      <w:pPr>
        <w:spacing w:after="360" w:line="276" w:lineRule="auto"/>
        <w:jc w:val="center"/>
        <w:rPr>
          <w:rFonts w:ascii="Verdana" w:hAnsi="Verdana"/>
          <w:b/>
          <w:bCs/>
          <w:caps/>
          <w:sz w:val="20"/>
          <w:szCs w:val="24"/>
        </w:rPr>
      </w:pPr>
    </w:p>
    <w:p w14:paraId="12A70AFC" w14:textId="77777777" w:rsidR="007F72E2" w:rsidRPr="00340F1D" w:rsidRDefault="007F72E2" w:rsidP="00340F1D">
      <w:pPr>
        <w:spacing w:after="360" w:line="276" w:lineRule="auto"/>
        <w:jc w:val="center"/>
        <w:rPr>
          <w:rFonts w:ascii="Verdana" w:hAnsi="Verdana"/>
          <w:b/>
          <w:bCs/>
          <w:caps/>
          <w:sz w:val="20"/>
          <w:szCs w:val="24"/>
        </w:rPr>
      </w:pPr>
    </w:p>
    <w:p w14:paraId="6F33FC61" w14:textId="77777777" w:rsidR="00340F1D" w:rsidRPr="007F72E2" w:rsidRDefault="00340F1D" w:rsidP="00340F1D">
      <w:pPr>
        <w:suppressAutoHyphens w:val="0"/>
        <w:spacing w:line="240" w:lineRule="atLeast"/>
        <w:rPr>
          <w:rFonts w:ascii="Marianne" w:hAnsi="Marianne" w:cs="Arial"/>
          <w:b/>
          <w:sz w:val="18"/>
          <w:szCs w:val="18"/>
          <w:lang w:eastAsia="fr-FR"/>
        </w:rPr>
      </w:pPr>
      <w:r w:rsidRPr="007F72E2">
        <w:rPr>
          <w:rFonts w:ascii="Marianne" w:hAnsi="Marianne" w:cs="Arial"/>
          <w:b/>
          <w:sz w:val="18"/>
          <w:szCs w:val="18"/>
          <w:lang w:eastAsia="fr-FR"/>
        </w:rPr>
        <w:t>Maître d’ouvrage</w:t>
      </w:r>
    </w:p>
    <w:p w14:paraId="38661930"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APIJ</w:t>
      </w:r>
    </w:p>
    <w:p w14:paraId="3FE11B55"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67 avenue de Fontainebleau</w:t>
      </w:r>
    </w:p>
    <w:p w14:paraId="39E25E00" w14:textId="77777777" w:rsidR="00340F1D" w:rsidRPr="007F72E2" w:rsidRDefault="00340F1D" w:rsidP="00340F1D">
      <w:pPr>
        <w:suppressAutoHyphens w:val="0"/>
        <w:spacing w:line="240" w:lineRule="atLeast"/>
        <w:rPr>
          <w:rFonts w:ascii="Marianne" w:hAnsi="Marianne"/>
          <w:sz w:val="18"/>
          <w:szCs w:val="18"/>
          <w:lang w:eastAsia="fr-FR"/>
        </w:rPr>
      </w:pPr>
      <w:r w:rsidRPr="007F72E2">
        <w:rPr>
          <w:rFonts w:ascii="Marianne" w:hAnsi="Marianne" w:cs="Arial"/>
          <w:sz w:val="18"/>
          <w:szCs w:val="18"/>
          <w:lang w:eastAsia="fr-FR"/>
        </w:rPr>
        <w:t>94270 Le Kremlin-Bicêtre</w:t>
      </w:r>
    </w:p>
    <w:p w14:paraId="7AA828B5" w14:textId="77777777" w:rsidR="007F72E2" w:rsidRDefault="007F72E2"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209CD94D" w14:textId="77777777" w:rsidR="002446E5" w:rsidRDefault="002446E5">
      <w:pPr>
        <w:suppressAutoHyphens w:val="0"/>
        <w:rPr>
          <w:rFonts w:ascii="Verdana" w:hAnsi="Verdana" w:cs="Arial"/>
          <w:sz w:val="18"/>
          <w:szCs w:val="18"/>
          <w:lang w:eastAsia="fr-FR"/>
        </w:rPr>
      </w:pPr>
      <w:r>
        <w:rPr>
          <w:rFonts w:ascii="Verdana" w:hAnsi="Verdana" w:cs="Arial"/>
          <w:sz w:val="18"/>
          <w:szCs w:val="18"/>
          <w:lang w:eastAsia="fr-FR"/>
        </w:rPr>
        <w:br w:type="page"/>
      </w:r>
    </w:p>
    <w:p w14:paraId="3A95FFEC" w14:textId="77777777" w:rsidR="00340F1D" w:rsidRDefault="00340F1D" w:rsidP="002446E5">
      <w:pPr>
        <w:tabs>
          <w:tab w:val="left" w:pos="3686"/>
        </w:tabs>
        <w:suppressAutoHyphens w:val="0"/>
        <w:spacing w:before="60" w:after="120" w:line="276" w:lineRule="auto"/>
        <w:ind w:left="3686" w:hanging="284"/>
        <w:jc w:val="both"/>
        <w:rPr>
          <w:rFonts w:ascii="Verdana" w:hAnsi="Verdana" w:cs="Arial"/>
          <w:sz w:val="18"/>
          <w:szCs w:val="18"/>
          <w:lang w:eastAsia="fr-FR"/>
        </w:rPr>
      </w:pPr>
    </w:p>
    <w:p w14:paraId="000EE657" w14:textId="77777777" w:rsid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776814C9" w14:textId="77777777" w:rsidR="00340F1D" w:rsidRPr="001C424E" w:rsidRDefault="00340F1D" w:rsidP="00340F1D">
      <w:pPr>
        <w:pStyle w:val="titre0"/>
        <w:spacing w:after="360"/>
        <w:ind w:left="-425"/>
        <w:rPr>
          <w:rFonts w:ascii="Verdana" w:hAnsi="Verdana"/>
          <w:sz w:val="28"/>
          <w:szCs w:val="28"/>
        </w:rPr>
      </w:pPr>
      <w:r w:rsidRPr="001C424E">
        <w:rPr>
          <w:rFonts w:ascii="Verdana" w:hAnsi="Verdana"/>
          <w:sz w:val="28"/>
          <w:szCs w:val="28"/>
        </w:rPr>
        <w:t xml:space="preserve">ACTE D'ENGAGEMENT </w:t>
      </w:r>
    </w:p>
    <w:p w14:paraId="470DEE8C" w14:textId="77777777" w:rsidR="00340F1D" w:rsidRP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957"/>
      </w:tblGrid>
      <w:tr w:rsidR="00340F1D" w:rsidRPr="00340F1D" w14:paraId="41CF825A" w14:textId="77777777" w:rsidTr="008303FD">
        <w:trPr>
          <w:cantSplit/>
          <w:trHeight w:val="760"/>
        </w:trPr>
        <w:tc>
          <w:tcPr>
            <w:tcW w:w="1752" w:type="dxa"/>
            <w:tcBorders>
              <w:top w:val="nil"/>
              <w:left w:val="nil"/>
              <w:bottom w:val="nil"/>
            </w:tcBorders>
            <w:vAlign w:val="center"/>
          </w:tcPr>
          <w:p w14:paraId="57B4971B"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Pouvoir Adjudicateur</w:t>
            </w:r>
          </w:p>
        </w:tc>
        <w:tc>
          <w:tcPr>
            <w:tcW w:w="7957" w:type="dxa"/>
            <w:vAlign w:val="center"/>
          </w:tcPr>
          <w:p w14:paraId="40F4F6BB" w14:textId="2A3CF08B"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Pour la tranche ferme :</w:t>
            </w:r>
          </w:p>
          <w:p w14:paraId="10AA3F33"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Agence Publique pour l’Immobilier de la Justice (APIJ)</w:t>
            </w:r>
          </w:p>
          <w:p w14:paraId="6E474424"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Immeuble OKABE 67 avenue de Fontainebleau - 94270 Le Kremlin-Bicêtre</w:t>
            </w:r>
          </w:p>
          <w:p w14:paraId="3F0E1742"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p>
          <w:p w14:paraId="1A9F1453"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Pour la tranche optionnelle :</w:t>
            </w:r>
          </w:p>
          <w:p w14:paraId="63DB635B"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 xml:space="preserve">Le centre des monuments nationaux </w:t>
            </w:r>
          </w:p>
          <w:p w14:paraId="727F8487"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Représenté par l’Agence publique pour l’immobilier de la Justice</w:t>
            </w:r>
          </w:p>
          <w:p w14:paraId="210C3385"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 xml:space="preserve">Immeuble OKABE 67 Avenue de Fontainebleau – 94270 Le Kremlin Bicêtre </w:t>
            </w:r>
          </w:p>
          <w:p w14:paraId="6C212E2F" w14:textId="77777777" w:rsidR="007950D5" w:rsidRPr="007950D5" w:rsidRDefault="007950D5" w:rsidP="007950D5">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En l’application de la convention de mandat</w:t>
            </w:r>
          </w:p>
          <w:p w14:paraId="4FF33F48" w14:textId="57FC9A71" w:rsidR="007950D5" w:rsidRPr="00340F1D" w:rsidRDefault="007950D5" w:rsidP="00340F1D">
            <w:pPr>
              <w:tabs>
                <w:tab w:val="left" w:pos="2268"/>
              </w:tabs>
              <w:suppressAutoHyphens w:val="0"/>
              <w:autoSpaceDN w:val="0"/>
              <w:textAlignment w:val="baseline"/>
              <w:rPr>
                <w:rFonts w:ascii="Verdana" w:hAnsi="Verdana" w:cs="Arial"/>
                <w:color w:val="000000"/>
                <w:sz w:val="18"/>
                <w:szCs w:val="18"/>
                <w:lang w:eastAsia="fr-FR"/>
              </w:rPr>
            </w:pPr>
          </w:p>
        </w:tc>
      </w:tr>
    </w:tbl>
    <w:p w14:paraId="50C87E53" w14:textId="77777777" w:rsidR="00340F1D" w:rsidRPr="00340F1D" w:rsidRDefault="00340F1D" w:rsidP="00340F1D">
      <w:pPr>
        <w:tabs>
          <w:tab w:val="left" w:pos="2268"/>
        </w:tabs>
        <w:suppressAutoHyphens w:val="0"/>
        <w:spacing w:after="120" w:line="276" w:lineRule="auto"/>
        <w:ind w:left="737"/>
        <w:jc w:val="both"/>
        <w:rPr>
          <w:rFonts w:ascii="Verdana" w:hAnsi="Verdana" w:cs="Arial"/>
          <w:sz w:val="18"/>
          <w:szCs w:val="18"/>
          <w:lang w:eastAsia="fr-FR"/>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0"/>
        <w:gridCol w:w="7961"/>
      </w:tblGrid>
      <w:tr w:rsidR="00340F1D" w:rsidRPr="00340F1D" w14:paraId="292CFEE2" w14:textId="77777777" w:rsidTr="008303FD">
        <w:trPr>
          <w:cantSplit/>
          <w:trHeight w:val="959"/>
        </w:trPr>
        <w:tc>
          <w:tcPr>
            <w:tcW w:w="1760" w:type="dxa"/>
            <w:tcBorders>
              <w:top w:val="nil"/>
              <w:left w:val="nil"/>
              <w:bottom w:val="nil"/>
              <w:right w:val="single" w:sz="4" w:space="0" w:color="auto"/>
            </w:tcBorders>
            <w:vAlign w:val="center"/>
          </w:tcPr>
          <w:p w14:paraId="2C63AA03" w14:textId="79D654BA" w:rsidR="00340F1D" w:rsidRPr="00340F1D" w:rsidRDefault="00340F1D" w:rsidP="00ED17F9">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Objet du marché</w:t>
            </w:r>
          </w:p>
        </w:tc>
        <w:tc>
          <w:tcPr>
            <w:tcW w:w="7961" w:type="dxa"/>
            <w:tcBorders>
              <w:top w:val="single" w:sz="4" w:space="0" w:color="auto"/>
              <w:left w:val="single" w:sz="4" w:space="0" w:color="auto"/>
              <w:bottom w:val="single" w:sz="4" w:space="0" w:color="auto"/>
              <w:right w:val="single" w:sz="4" w:space="0" w:color="auto"/>
            </w:tcBorders>
            <w:vAlign w:val="center"/>
          </w:tcPr>
          <w:p w14:paraId="4C5BE95F" w14:textId="277609E4" w:rsidR="00ED17F9" w:rsidRDefault="00ED17F9" w:rsidP="00340F1D">
            <w:pPr>
              <w:tabs>
                <w:tab w:val="left" w:pos="2268"/>
              </w:tabs>
              <w:suppressAutoHyphens w:val="0"/>
              <w:autoSpaceDN w:val="0"/>
              <w:textAlignment w:val="baseline"/>
              <w:rPr>
                <w:rFonts w:ascii="Verdana" w:hAnsi="Verdana"/>
                <w:b/>
                <w:bCs/>
                <w:sz w:val="18"/>
                <w:szCs w:val="18"/>
                <w:lang w:eastAsia="fr-FR"/>
              </w:rPr>
            </w:pPr>
            <w:bookmarkStart w:id="1" w:name="_Hlk158196180"/>
            <w:r>
              <w:rPr>
                <w:rFonts w:ascii="Verdana" w:hAnsi="Verdana"/>
                <w:sz w:val="18"/>
                <w:szCs w:val="18"/>
                <w:lang w:eastAsia="fr-FR"/>
              </w:rPr>
              <w:t>Marchés de s</w:t>
            </w:r>
            <w:r w:rsidR="00940AE0">
              <w:rPr>
                <w:rFonts w:ascii="Verdana" w:hAnsi="Verdana"/>
                <w:sz w:val="18"/>
                <w:szCs w:val="18"/>
                <w:lang w:eastAsia="fr-FR"/>
              </w:rPr>
              <w:t xml:space="preserve">ervices </w:t>
            </w:r>
            <w:r w:rsidR="00940AE0" w:rsidRPr="00ED17F9">
              <w:rPr>
                <w:rFonts w:ascii="Verdana" w:hAnsi="Verdana"/>
                <w:b/>
                <w:bCs/>
                <w:sz w:val="18"/>
                <w:szCs w:val="18"/>
                <w:lang w:eastAsia="fr-FR"/>
              </w:rPr>
              <w:t>d’assurances Construction</w:t>
            </w:r>
            <w:r w:rsidR="002446E5">
              <w:rPr>
                <w:rFonts w:ascii="Verdana" w:hAnsi="Verdana"/>
                <w:b/>
                <w:bCs/>
                <w:sz w:val="18"/>
                <w:szCs w:val="18"/>
                <w:lang w:eastAsia="fr-FR"/>
              </w:rPr>
              <w:t xml:space="preserve"> dans le cadre de l’opération de restructuration du bâtiment B5</w:t>
            </w:r>
          </w:p>
          <w:bookmarkEnd w:id="1"/>
          <w:p w14:paraId="067DF502" w14:textId="1579823B" w:rsidR="00340F1D" w:rsidRPr="00ED17F9" w:rsidRDefault="00940AE0" w:rsidP="002446E5">
            <w:pPr>
              <w:tabs>
                <w:tab w:val="left" w:pos="2268"/>
              </w:tabs>
              <w:suppressAutoHyphens w:val="0"/>
              <w:autoSpaceDN w:val="0"/>
              <w:ind w:firstLine="2140"/>
              <w:textAlignment w:val="baseline"/>
              <w:rPr>
                <w:rFonts w:ascii="Verdana" w:hAnsi="Verdana"/>
                <w:b/>
                <w:bCs/>
                <w:sz w:val="20"/>
                <w:szCs w:val="20"/>
                <w:lang w:eastAsia="fr-FR"/>
              </w:rPr>
            </w:pPr>
            <w:r w:rsidRPr="00ED17F9">
              <w:rPr>
                <w:rFonts w:ascii="Verdana" w:hAnsi="Verdana"/>
                <w:b/>
                <w:bCs/>
                <w:sz w:val="20"/>
                <w:szCs w:val="20"/>
                <w:lang w:eastAsia="fr-FR"/>
              </w:rPr>
              <w:t>Lot 1 : TRC</w:t>
            </w:r>
            <w:r w:rsidR="00151D1A">
              <w:rPr>
                <w:rFonts w:ascii="Verdana" w:hAnsi="Verdana"/>
                <w:b/>
                <w:bCs/>
                <w:sz w:val="20"/>
                <w:szCs w:val="20"/>
                <w:lang w:eastAsia="fr-FR"/>
              </w:rPr>
              <w:t xml:space="preserve"> - RCMO</w:t>
            </w:r>
          </w:p>
        </w:tc>
      </w:tr>
    </w:tbl>
    <w:p w14:paraId="3E3ADD92"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Layout w:type="fixed"/>
        <w:tblCellMar>
          <w:left w:w="70" w:type="dxa"/>
          <w:right w:w="70" w:type="dxa"/>
        </w:tblCellMar>
        <w:tblLook w:val="0000" w:firstRow="0" w:lastRow="0" w:firstColumn="0" w:lastColumn="0" w:noHBand="0" w:noVBand="0"/>
      </w:tblPr>
      <w:tblGrid>
        <w:gridCol w:w="5585"/>
        <w:gridCol w:w="173"/>
        <w:gridCol w:w="3951"/>
      </w:tblGrid>
      <w:tr w:rsidR="00340F1D" w:rsidRPr="00340F1D" w14:paraId="16FCFE01" w14:textId="77777777" w:rsidTr="008303FD">
        <w:trPr>
          <w:cantSplit/>
          <w:trHeight w:val="2020"/>
        </w:trPr>
        <w:tc>
          <w:tcPr>
            <w:tcW w:w="5585" w:type="dxa"/>
            <w:tcBorders>
              <w:top w:val="single" w:sz="4" w:space="0" w:color="auto"/>
              <w:left w:val="single" w:sz="4" w:space="0" w:color="auto"/>
              <w:bottom w:val="single" w:sz="4" w:space="0" w:color="auto"/>
              <w:right w:val="single" w:sz="4" w:space="0" w:color="auto"/>
            </w:tcBorders>
          </w:tcPr>
          <w:p w14:paraId="73531017" w14:textId="77777777" w:rsidR="00340F1D" w:rsidRDefault="00340F1D" w:rsidP="00340F1D">
            <w:pPr>
              <w:tabs>
                <w:tab w:val="right" w:pos="4325"/>
              </w:tabs>
              <w:suppressAutoHyphens w:val="0"/>
              <w:spacing w:before="60" w:after="120" w:line="276" w:lineRule="auto"/>
              <w:jc w:val="both"/>
              <w:rPr>
                <w:rFonts w:ascii="Verdana" w:hAnsi="Verdana" w:cs="Arial"/>
                <w:sz w:val="18"/>
                <w:szCs w:val="18"/>
                <w:lang w:eastAsia="fr-FR"/>
              </w:rPr>
            </w:pPr>
            <w:r w:rsidRPr="00340F1D">
              <w:rPr>
                <w:rFonts w:ascii="Verdana" w:hAnsi="Verdana" w:cs="Arial"/>
                <w:sz w:val="18"/>
                <w:szCs w:val="18"/>
                <w:lang w:eastAsia="fr-FR"/>
              </w:rPr>
              <w:t>Date de notification du marché :</w:t>
            </w:r>
          </w:p>
          <w:p w14:paraId="4F3D5184" w14:textId="77777777" w:rsidR="00ED17F9" w:rsidRPr="00ED17F9" w:rsidRDefault="00ED17F9" w:rsidP="00340F1D">
            <w:pPr>
              <w:tabs>
                <w:tab w:val="right" w:pos="4325"/>
              </w:tabs>
              <w:suppressAutoHyphens w:val="0"/>
              <w:spacing w:before="60" w:after="120" w:line="276" w:lineRule="auto"/>
              <w:jc w:val="both"/>
              <w:rPr>
                <w:rFonts w:ascii="Verdana" w:hAnsi="Verdana" w:cs="Arial"/>
                <w:sz w:val="18"/>
                <w:szCs w:val="18"/>
                <w:lang w:eastAsia="fr-FR"/>
              </w:rPr>
            </w:pPr>
          </w:p>
          <w:p w14:paraId="0B16E103" w14:textId="543AB783" w:rsidR="00ED17F9" w:rsidRPr="00ED17F9"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sidR="00203A21">
              <w:rPr>
                <w:rFonts w:ascii="Verdana" w:hAnsi="Verdana" w:cs="Arial"/>
                <w:b/>
                <w:bCs/>
                <w:sz w:val="18"/>
                <w:szCs w:val="18"/>
                <w:lang w:eastAsia="fr-FR"/>
              </w:rPr>
              <w:t xml:space="preserve">tranche ferme </w:t>
            </w:r>
            <w:r w:rsidRPr="00ED17F9">
              <w:rPr>
                <w:rFonts w:ascii="Verdana" w:hAnsi="Verdana" w:cs="Arial"/>
                <w:b/>
                <w:bCs/>
                <w:sz w:val="18"/>
                <w:szCs w:val="18"/>
                <w:lang w:eastAsia="fr-FR"/>
              </w:rPr>
              <w:t xml:space="preserve">€ HT : </w:t>
            </w:r>
          </w:p>
          <w:p w14:paraId="2C9421CA" w14:textId="6445FC93" w:rsidR="00340F1D"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sidR="00203A21">
              <w:rPr>
                <w:rFonts w:ascii="Verdana" w:hAnsi="Verdana" w:cs="Arial"/>
                <w:b/>
                <w:bCs/>
                <w:sz w:val="18"/>
                <w:szCs w:val="18"/>
                <w:lang w:eastAsia="fr-FR"/>
              </w:rPr>
              <w:t xml:space="preserve">tranche ferme </w:t>
            </w:r>
            <w:r w:rsidRPr="00ED17F9">
              <w:rPr>
                <w:rFonts w:ascii="Verdana" w:hAnsi="Verdana" w:cs="Arial"/>
                <w:b/>
                <w:bCs/>
                <w:sz w:val="18"/>
                <w:szCs w:val="18"/>
                <w:lang w:eastAsia="fr-FR"/>
              </w:rPr>
              <w:t xml:space="preserve">€ TTC : </w:t>
            </w:r>
          </w:p>
          <w:p w14:paraId="1002D134" w14:textId="63AF07FD"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tranche optionnelle 1 </w:t>
            </w:r>
            <w:r w:rsidRPr="00ED17F9">
              <w:rPr>
                <w:rFonts w:ascii="Verdana" w:hAnsi="Verdana" w:cs="Arial"/>
                <w:b/>
                <w:bCs/>
                <w:sz w:val="18"/>
                <w:szCs w:val="18"/>
                <w:lang w:eastAsia="fr-FR"/>
              </w:rPr>
              <w:t xml:space="preserve">€ HT : </w:t>
            </w:r>
          </w:p>
          <w:p w14:paraId="57207B53" w14:textId="3D91CB8C"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tranche optionnelle 1 </w:t>
            </w:r>
            <w:r w:rsidRPr="00ED17F9">
              <w:rPr>
                <w:rFonts w:ascii="Verdana" w:hAnsi="Verdana" w:cs="Arial"/>
                <w:b/>
                <w:bCs/>
                <w:sz w:val="18"/>
                <w:szCs w:val="18"/>
                <w:lang w:eastAsia="fr-FR"/>
              </w:rPr>
              <w:t xml:space="preserve">€ TTC : </w:t>
            </w:r>
          </w:p>
          <w:p w14:paraId="3928F2BC" w14:textId="1685EF9D"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Montant</w:t>
            </w:r>
            <w:r>
              <w:rPr>
                <w:rFonts w:ascii="Verdana" w:hAnsi="Verdana" w:cs="Arial"/>
                <w:b/>
                <w:bCs/>
                <w:sz w:val="18"/>
                <w:szCs w:val="18"/>
                <w:lang w:eastAsia="fr-FR"/>
              </w:rPr>
              <w:t xml:space="preserve"> total (TF +TO1) €</w:t>
            </w:r>
            <w:r w:rsidRPr="00ED17F9">
              <w:rPr>
                <w:rFonts w:ascii="Verdana" w:hAnsi="Verdana" w:cs="Arial"/>
                <w:b/>
                <w:bCs/>
                <w:sz w:val="18"/>
                <w:szCs w:val="18"/>
                <w:lang w:eastAsia="fr-FR"/>
              </w:rPr>
              <w:t xml:space="preserve"> HT : </w:t>
            </w:r>
          </w:p>
          <w:p w14:paraId="72F4E4F8" w14:textId="3EC8A650"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total (TF +TO1) </w:t>
            </w:r>
            <w:r w:rsidRPr="00ED17F9">
              <w:rPr>
                <w:rFonts w:ascii="Verdana" w:hAnsi="Verdana" w:cs="Arial"/>
                <w:b/>
                <w:bCs/>
                <w:sz w:val="18"/>
                <w:szCs w:val="18"/>
                <w:lang w:eastAsia="fr-FR"/>
              </w:rPr>
              <w:t xml:space="preserve">€ TTC : </w:t>
            </w:r>
          </w:p>
          <w:p w14:paraId="04CBAF0B" w14:textId="77777777" w:rsidR="00203A21" w:rsidRPr="00ED17F9" w:rsidRDefault="00203A21" w:rsidP="00340F1D">
            <w:pPr>
              <w:tabs>
                <w:tab w:val="right" w:pos="5015"/>
              </w:tabs>
              <w:suppressAutoHyphens w:val="0"/>
              <w:spacing w:before="60" w:after="120" w:line="276" w:lineRule="auto"/>
              <w:ind w:left="142"/>
              <w:jc w:val="both"/>
              <w:rPr>
                <w:rFonts w:ascii="Verdana" w:hAnsi="Verdana" w:cs="Arial"/>
                <w:b/>
                <w:bCs/>
                <w:sz w:val="18"/>
                <w:szCs w:val="18"/>
                <w:lang w:eastAsia="fr-FR"/>
              </w:rPr>
            </w:pPr>
          </w:p>
          <w:p w14:paraId="58F98B6D" w14:textId="77777777" w:rsidR="00340F1D" w:rsidRPr="00340F1D" w:rsidRDefault="00340F1D" w:rsidP="00340F1D">
            <w:pPr>
              <w:tabs>
                <w:tab w:val="right" w:pos="5015"/>
              </w:tabs>
              <w:suppressAutoHyphens w:val="0"/>
              <w:spacing w:before="120" w:after="120" w:line="276" w:lineRule="auto"/>
              <w:ind w:left="737"/>
              <w:jc w:val="both"/>
              <w:rPr>
                <w:rFonts w:ascii="Verdana" w:hAnsi="Verdana" w:cs="Arial"/>
                <w:sz w:val="18"/>
                <w:szCs w:val="18"/>
                <w:lang w:eastAsia="fr-FR"/>
              </w:rPr>
            </w:pPr>
          </w:p>
        </w:tc>
        <w:tc>
          <w:tcPr>
            <w:tcW w:w="173" w:type="dxa"/>
            <w:tcBorders>
              <w:left w:val="single" w:sz="4" w:space="0" w:color="auto"/>
              <w:right w:val="single" w:sz="4" w:space="0" w:color="auto"/>
            </w:tcBorders>
          </w:tcPr>
          <w:p w14:paraId="7866B241" w14:textId="77777777" w:rsidR="00340F1D" w:rsidRPr="00340F1D" w:rsidRDefault="00340F1D" w:rsidP="00340F1D">
            <w:pPr>
              <w:tabs>
                <w:tab w:val="left" w:pos="2268"/>
              </w:tabs>
              <w:suppressAutoHyphens w:val="0"/>
              <w:spacing w:before="120" w:after="120" w:line="276" w:lineRule="auto"/>
              <w:ind w:left="737"/>
              <w:jc w:val="both"/>
              <w:rPr>
                <w:rFonts w:ascii="Verdana" w:hAnsi="Verdana" w:cs="Arial"/>
                <w:sz w:val="18"/>
                <w:szCs w:val="18"/>
                <w:lang w:eastAsia="fr-FR"/>
              </w:rPr>
            </w:pPr>
            <w:r w:rsidRPr="00340F1D">
              <w:rPr>
                <w:rFonts w:ascii="Verdana" w:hAnsi="Verdana" w:cs="Arial"/>
                <w:sz w:val="18"/>
                <w:szCs w:val="18"/>
                <w:lang w:eastAsia="fr-FR"/>
              </w:rPr>
              <w:tab/>
            </w:r>
          </w:p>
        </w:tc>
        <w:tc>
          <w:tcPr>
            <w:tcW w:w="3951" w:type="dxa"/>
            <w:tcBorders>
              <w:top w:val="single" w:sz="4" w:space="0" w:color="auto"/>
              <w:left w:val="single" w:sz="4" w:space="0" w:color="auto"/>
              <w:bottom w:val="single" w:sz="4" w:space="0" w:color="auto"/>
              <w:right w:val="single" w:sz="4" w:space="0" w:color="auto"/>
            </w:tcBorders>
          </w:tcPr>
          <w:p w14:paraId="2D4DB60E" w14:textId="77777777" w:rsidR="00340F1D" w:rsidRPr="00ED17F9" w:rsidRDefault="00340F1D" w:rsidP="00ED17F9">
            <w:pPr>
              <w:suppressAutoHyphens w:val="0"/>
              <w:spacing w:after="120" w:line="276" w:lineRule="auto"/>
              <w:ind w:left="737" w:hanging="737"/>
              <w:jc w:val="both"/>
              <w:rPr>
                <w:rFonts w:ascii="Verdana" w:hAnsi="Verdana" w:cs="Arial"/>
                <w:b/>
                <w:bCs/>
                <w:sz w:val="18"/>
                <w:szCs w:val="18"/>
                <w:lang w:eastAsia="fr-FR"/>
              </w:rPr>
            </w:pPr>
            <w:r w:rsidRPr="00ED17F9">
              <w:rPr>
                <w:rFonts w:ascii="Verdana" w:hAnsi="Verdana" w:cs="Arial"/>
                <w:b/>
                <w:bCs/>
                <w:sz w:val="18"/>
                <w:szCs w:val="18"/>
                <w:lang w:eastAsia="fr-FR"/>
              </w:rPr>
              <w:t>Nantissement :</w:t>
            </w:r>
          </w:p>
          <w:p w14:paraId="49B9BE73"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75CC2474"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Programme : 2006/02</w:t>
            </w:r>
          </w:p>
          <w:p w14:paraId="339F7ED0"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08D0B108"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Opération : 2015/45</w:t>
            </w:r>
          </w:p>
          <w:p w14:paraId="7AD34B4F" w14:textId="77777777" w:rsidR="00ED17F9" w:rsidRPr="00340F1D" w:rsidRDefault="00ED17F9" w:rsidP="00340F1D">
            <w:pPr>
              <w:suppressAutoHyphens w:val="0"/>
              <w:spacing w:after="120" w:line="276" w:lineRule="auto"/>
              <w:ind w:left="737"/>
              <w:jc w:val="both"/>
              <w:rPr>
                <w:rFonts w:ascii="Verdana" w:hAnsi="Verdana" w:cs="Arial"/>
                <w:sz w:val="18"/>
                <w:szCs w:val="18"/>
                <w:lang w:eastAsia="fr-FR"/>
              </w:rPr>
            </w:pPr>
          </w:p>
        </w:tc>
      </w:tr>
    </w:tbl>
    <w:p w14:paraId="02A919D9"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505"/>
      </w:tblGrid>
      <w:tr w:rsidR="00340F1D" w:rsidRPr="00340F1D" w14:paraId="4EB6D995" w14:textId="77777777" w:rsidTr="008303FD">
        <w:trPr>
          <w:cantSplit/>
        </w:trPr>
        <w:tc>
          <w:tcPr>
            <w:tcW w:w="1204" w:type="dxa"/>
            <w:tcBorders>
              <w:top w:val="nil"/>
              <w:left w:val="nil"/>
              <w:bottom w:val="nil"/>
            </w:tcBorders>
            <w:vAlign w:val="center"/>
          </w:tcPr>
          <w:p w14:paraId="2C515720"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 xml:space="preserve">Passation du marché </w:t>
            </w:r>
          </w:p>
        </w:tc>
        <w:tc>
          <w:tcPr>
            <w:tcW w:w="8505" w:type="dxa"/>
          </w:tcPr>
          <w:p w14:paraId="4788306E" w14:textId="44E7ED21" w:rsidR="00340F1D" w:rsidRPr="00340F1D" w:rsidRDefault="00340F1D" w:rsidP="009366A3">
            <w:pPr>
              <w:suppressAutoHyphens w:val="0"/>
              <w:spacing w:before="120" w:after="120" w:line="276" w:lineRule="auto"/>
              <w:ind w:left="2"/>
              <w:jc w:val="both"/>
              <w:rPr>
                <w:rFonts w:ascii="Verdana" w:hAnsi="Verdana" w:cs="Arial"/>
                <w:sz w:val="18"/>
                <w:szCs w:val="18"/>
                <w:lang w:eastAsia="fr-FR"/>
              </w:rPr>
            </w:pPr>
            <w:r w:rsidRPr="00340F1D">
              <w:rPr>
                <w:rFonts w:ascii="Verdana" w:hAnsi="Verdana" w:cs="Arial"/>
                <w:sz w:val="18"/>
                <w:szCs w:val="18"/>
                <w:lang w:eastAsia="fr-FR"/>
              </w:rPr>
              <w:t xml:space="preserve">Marché public de </w:t>
            </w:r>
            <w:r w:rsidR="00940AE0">
              <w:rPr>
                <w:rFonts w:ascii="Verdana" w:hAnsi="Verdana" w:cs="Arial"/>
                <w:sz w:val="18"/>
                <w:szCs w:val="18"/>
                <w:lang w:eastAsia="fr-FR"/>
              </w:rPr>
              <w:t xml:space="preserve">services passé </w:t>
            </w:r>
            <w:r w:rsidR="00940AE0" w:rsidRPr="006B1F78">
              <w:rPr>
                <w:rFonts w:ascii="Verdana" w:hAnsi="Verdana" w:cs="Arial"/>
                <w:sz w:val="18"/>
                <w:szCs w:val="18"/>
                <w:lang w:eastAsia="fr-FR"/>
              </w:rPr>
              <w:t xml:space="preserve">en </w:t>
            </w:r>
            <w:r w:rsidR="00544962" w:rsidRPr="006B1F78">
              <w:rPr>
                <w:rFonts w:ascii="Verdana" w:hAnsi="Verdana" w:cs="Arial"/>
                <w:sz w:val="18"/>
                <w:szCs w:val="18"/>
                <w:lang w:eastAsia="fr-FR"/>
              </w:rPr>
              <w:t xml:space="preserve">appel d’offres </w:t>
            </w:r>
            <w:r w:rsidR="009366A3" w:rsidRPr="006B1F78">
              <w:rPr>
                <w:rFonts w:ascii="Verdana" w:hAnsi="Verdana" w:cs="Arial"/>
                <w:sz w:val="18"/>
                <w:szCs w:val="18"/>
                <w:lang w:eastAsia="fr-FR"/>
              </w:rPr>
              <w:t>ouvert</w:t>
            </w:r>
            <w:r w:rsidR="00544962">
              <w:rPr>
                <w:rFonts w:ascii="Verdana" w:hAnsi="Verdana" w:cs="Arial"/>
                <w:sz w:val="18"/>
                <w:szCs w:val="18"/>
                <w:lang w:eastAsia="fr-FR"/>
              </w:rPr>
              <w:t xml:space="preserve"> en </w:t>
            </w:r>
            <w:r w:rsidR="00940AE0">
              <w:rPr>
                <w:rFonts w:ascii="Verdana" w:hAnsi="Verdana" w:cs="Arial"/>
                <w:sz w:val="18"/>
                <w:szCs w:val="18"/>
                <w:lang w:eastAsia="fr-FR"/>
              </w:rPr>
              <w:t>application de</w:t>
            </w:r>
            <w:r w:rsidR="009366A3">
              <w:rPr>
                <w:rFonts w:ascii="Verdana" w:hAnsi="Verdana" w:cs="Arial"/>
                <w:sz w:val="18"/>
                <w:szCs w:val="18"/>
                <w:lang w:eastAsia="fr-FR"/>
              </w:rPr>
              <w:t>s</w:t>
            </w:r>
            <w:r w:rsidR="00940AE0">
              <w:rPr>
                <w:rFonts w:ascii="Verdana" w:hAnsi="Verdana" w:cs="Arial"/>
                <w:sz w:val="18"/>
                <w:szCs w:val="18"/>
                <w:lang w:eastAsia="fr-FR"/>
              </w:rPr>
              <w:t xml:space="preserve"> </w:t>
            </w:r>
            <w:r w:rsidR="009366A3" w:rsidRPr="009366A3">
              <w:rPr>
                <w:rFonts w:ascii="Verdana" w:hAnsi="Verdana" w:cs="Arial"/>
                <w:sz w:val="18"/>
                <w:szCs w:val="18"/>
                <w:lang w:eastAsia="fr-FR"/>
              </w:rPr>
              <w:t>articles L.2124-2 et R.2124-2, R.2161-2 à R.2161-5</w:t>
            </w:r>
            <w:r w:rsidR="00940AE0" w:rsidRPr="00940AE0">
              <w:rPr>
                <w:rFonts w:ascii="Verdana" w:hAnsi="Verdana" w:cs="Arial"/>
                <w:sz w:val="18"/>
                <w:szCs w:val="18"/>
                <w:lang w:eastAsia="fr-FR"/>
              </w:rPr>
              <w:t xml:space="preserve"> du code de la commande publique</w:t>
            </w:r>
          </w:p>
        </w:tc>
      </w:tr>
    </w:tbl>
    <w:p w14:paraId="57C5F900"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0"/>
        <w:gridCol w:w="8389"/>
      </w:tblGrid>
      <w:tr w:rsidR="00340F1D" w:rsidRPr="00340F1D" w14:paraId="1D9E9F18" w14:textId="77777777" w:rsidTr="008303FD">
        <w:trPr>
          <w:cantSplit/>
          <w:trHeight w:val="1120"/>
        </w:trPr>
        <w:tc>
          <w:tcPr>
            <w:tcW w:w="1320" w:type="dxa"/>
            <w:tcBorders>
              <w:top w:val="nil"/>
              <w:left w:val="nil"/>
              <w:bottom w:val="nil"/>
            </w:tcBorders>
            <w:vAlign w:val="center"/>
          </w:tcPr>
          <w:p w14:paraId="60EE66F7" w14:textId="77777777" w:rsidR="00340F1D" w:rsidRPr="00340F1D" w:rsidRDefault="00340F1D" w:rsidP="00340F1D">
            <w:pPr>
              <w:tabs>
                <w:tab w:val="left" w:pos="2268"/>
              </w:tabs>
              <w:suppressAutoHyphens w:val="0"/>
              <w:spacing w:after="120" w:line="276" w:lineRule="auto"/>
              <w:rPr>
                <w:rFonts w:ascii="Verdana" w:hAnsi="Verdana" w:cs="Arial"/>
                <w:sz w:val="18"/>
                <w:szCs w:val="18"/>
                <w:lang w:eastAsia="fr-FR"/>
              </w:rPr>
            </w:pPr>
            <w:r w:rsidRPr="00340F1D">
              <w:rPr>
                <w:rFonts w:ascii="Verdana" w:hAnsi="Verdana" w:cs="Arial"/>
                <w:b/>
                <w:bCs/>
                <w:sz w:val="18"/>
                <w:szCs w:val="18"/>
                <w:lang w:eastAsia="fr-FR"/>
              </w:rPr>
              <w:t>Mois m0</w:t>
            </w:r>
          </w:p>
        </w:tc>
        <w:tc>
          <w:tcPr>
            <w:tcW w:w="8389" w:type="dxa"/>
          </w:tcPr>
          <w:p w14:paraId="34F0F623" w14:textId="2034A1EA"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Les prix du présent marché sont réputés établis sur la base des conditions économiques du mois de</w:t>
            </w:r>
            <w:r w:rsidRPr="00340F1D">
              <w:rPr>
                <w:rFonts w:ascii="Verdana" w:hAnsi="Verdana" w:cs="Arial"/>
                <w:b/>
                <w:sz w:val="18"/>
                <w:szCs w:val="18"/>
                <w:lang w:eastAsia="fr-FR"/>
              </w:rPr>
              <w:t xml:space="preserve"> </w:t>
            </w:r>
            <w:proofErr w:type="gramStart"/>
            <w:r w:rsidR="00680C08">
              <w:rPr>
                <w:rFonts w:ascii="Verdana" w:hAnsi="Verdana" w:cs="Arial"/>
                <w:b/>
                <w:sz w:val="18"/>
                <w:szCs w:val="18"/>
                <w:lang w:eastAsia="fr-FR"/>
              </w:rPr>
              <w:t>Décembre</w:t>
            </w:r>
            <w:proofErr w:type="gramEnd"/>
            <w:r w:rsidR="00680C08">
              <w:rPr>
                <w:rFonts w:ascii="Verdana" w:hAnsi="Verdana" w:cs="Arial"/>
                <w:b/>
                <w:sz w:val="18"/>
                <w:szCs w:val="18"/>
                <w:lang w:eastAsia="fr-FR"/>
              </w:rPr>
              <w:t xml:space="preserve"> </w:t>
            </w:r>
            <w:r w:rsidR="00101918">
              <w:rPr>
                <w:rFonts w:ascii="Verdana" w:hAnsi="Verdana" w:cs="Arial"/>
                <w:b/>
                <w:sz w:val="18"/>
                <w:szCs w:val="18"/>
                <w:lang w:eastAsia="fr-FR"/>
              </w:rPr>
              <w:t>2025</w:t>
            </w:r>
            <w:r w:rsidR="00234E4B">
              <w:rPr>
                <w:rFonts w:ascii="Verdana" w:hAnsi="Verdana" w:cs="Arial"/>
                <w:b/>
                <w:sz w:val="18"/>
                <w:szCs w:val="18"/>
                <w:lang w:eastAsia="fr-FR"/>
              </w:rPr>
              <w:t xml:space="preserve">. </w:t>
            </w:r>
          </w:p>
          <w:p w14:paraId="1B1F5F7B" w14:textId="77777777"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Ce mois est appelé mois zéro : « mois m</w:t>
            </w:r>
            <w:r w:rsidRPr="00340F1D">
              <w:rPr>
                <w:rFonts w:ascii="Verdana" w:hAnsi="Verdana" w:cs="Arial"/>
                <w:sz w:val="18"/>
                <w:szCs w:val="18"/>
                <w:vertAlign w:val="subscript"/>
                <w:lang w:eastAsia="fr-FR"/>
              </w:rPr>
              <w:t>0</w:t>
            </w:r>
            <w:r w:rsidRPr="00340F1D">
              <w:rPr>
                <w:rFonts w:ascii="Verdana" w:hAnsi="Verdana" w:cs="Arial"/>
                <w:sz w:val="18"/>
                <w:szCs w:val="18"/>
                <w:lang w:eastAsia="fr-FR"/>
              </w:rPr>
              <w:t> ».</w:t>
            </w:r>
          </w:p>
        </w:tc>
      </w:tr>
      <w:tr w:rsidR="00340F1D" w:rsidRPr="00340F1D" w14:paraId="63F2CAAF" w14:textId="77777777" w:rsidTr="00830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9709" w:type="dxa"/>
            <w:gridSpan w:val="2"/>
          </w:tcPr>
          <w:p w14:paraId="694A120A" w14:textId="77777777" w:rsidR="00340F1D" w:rsidRPr="00340F1D" w:rsidRDefault="00340F1D" w:rsidP="00340F1D">
            <w:pPr>
              <w:suppressAutoHyphens w:val="0"/>
              <w:spacing w:after="120" w:line="276" w:lineRule="auto"/>
              <w:ind w:left="142"/>
              <w:jc w:val="both"/>
              <w:rPr>
                <w:rFonts w:ascii="Verdana" w:hAnsi="Verdana" w:cs="Arial"/>
                <w:sz w:val="18"/>
                <w:szCs w:val="18"/>
                <w:lang w:eastAsia="fr-FR"/>
              </w:rPr>
            </w:pPr>
          </w:p>
          <w:p w14:paraId="59A2FDEC"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Représentant du pouvoir adjudicateu</w:t>
            </w:r>
            <w:r w:rsidRPr="00340F1D">
              <w:rPr>
                <w:rFonts w:ascii="Verdana" w:hAnsi="Verdana" w:cs="Arial"/>
                <w:sz w:val="18"/>
                <w:szCs w:val="18"/>
                <w:lang w:eastAsia="fr-FR"/>
              </w:rPr>
              <w:t xml:space="preserve">r : </w:t>
            </w:r>
          </w:p>
          <w:p w14:paraId="5CF41CFA" w14:textId="512BF016" w:rsidR="00340F1D" w:rsidRPr="00340F1D" w:rsidRDefault="00340F1D" w:rsidP="00340F1D">
            <w:pPr>
              <w:suppressAutoHyphens w:val="0"/>
              <w:spacing w:line="240" w:lineRule="exact"/>
              <w:jc w:val="both"/>
              <w:rPr>
                <w:rFonts w:ascii="Verdana" w:hAnsi="Verdana" w:cs="Arial"/>
                <w:sz w:val="18"/>
                <w:szCs w:val="18"/>
                <w:lang w:eastAsia="fr-FR"/>
              </w:rPr>
            </w:pPr>
            <w:r w:rsidRPr="00340F1D">
              <w:rPr>
                <w:rFonts w:ascii="Verdana" w:hAnsi="Verdana" w:cs="Arial"/>
                <w:sz w:val="18"/>
                <w:szCs w:val="18"/>
                <w:lang w:eastAsia="fr-FR"/>
              </w:rPr>
              <w:t>M</w:t>
            </w:r>
            <w:r w:rsidR="00ED17F9">
              <w:rPr>
                <w:rFonts w:ascii="Verdana" w:hAnsi="Verdana" w:cs="Arial"/>
                <w:sz w:val="18"/>
                <w:szCs w:val="18"/>
                <w:lang w:eastAsia="fr-FR"/>
              </w:rPr>
              <w:t xml:space="preserve">onsieur </w:t>
            </w:r>
            <w:r w:rsidRPr="00340F1D">
              <w:rPr>
                <w:rFonts w:ascii="Verdana" w:hAnsi="Verdana" w:cs="Arial"/>
                <w:sz w:val="18"/>
                <w:szCs w:val="18"/>
                <w:lang w:eastAsia="fr-FR"/>
              </w:rPr>
              <w:t>l</w:t>
            </w:r>
            <w:r w:rsidR="00ED17F9">
              <w:rPr>
                <w:rFonts w:ascii="Verdana" w:hAnsi="Verdana" w:cs="Arial"/>
                <w:sz w:val="18"/>
                <w:szCs w:val="18"/>
                <w:lang w:eastAsia="fr-FR"/>
              </w:rPr>
              <w:t>e</w:t>
            </w:r>
            <w:r w:rsidRPr="00340F1D">
              <w:rPr>
                <w:rFonts w:ascii="Verdana" w:hAnsi="Verdana" w:cs="Arial"/>
                <w:sz w:val="18"/>
                <w:szCs w:val="18"/>
                <w:lang w:eastAsia="fr-FR"/>
              </w:rPr>
              <w:t xml:space="preserve"> Direct</w:t>
            </w:r>
            <w:r w:rsidR="00ED17F9">
              <w:rPr>
                <w:rFonts w:ascii="Verdana" w:hAnsi="Verdana" w:cs="Arial"/>
                <w:sz w:val="18"/>
                <w:szCs w:val="18"/>
                <w:lang w:eastAsia="fr-FR"/>
              </w:rPr>
              <w:t>eur</w:t>
            </w:r>
            <w:r w:rsidRPr="00340F1D">
              <w:rPr>
                <w:rFonts w:ascii="Verdana" w:hAnsi="Verdana" w:cs="Arial"/>
                <w:sz w:val="18"/>
                <w:szCs w:val="18"/>
                <w:lang w:eastAsia="fr-FR"/>
              </w:rPr>
              <w:t xml:space="preserve"> Général de l'APIJ, 67 avenue de Fontainebleau, 94270, KREMLIN-BICETRE</w:t>
            </w:r>
            <w:r w:rsidR="002629CD" w:rsidRPr="00736B4F">
              <w:rPr>
                <w:rFonts w:ascii="Marianne" w:hAnsi="Marianne"/>
                <w:sz w:val="20"/>
                <w:szCs w:val="20"/>
              </w:rPr>
              <w:t xml:space="preserve"> </w:t>
            </w:r>
          </w:p>
          <w:p w14:paraId="1C087F49" w14:textId="47942E92" w:rsidR="00340F1D" w:rsidRPr="00340F1D" w:rsidRDefault="00340F1D" w:rsidP="00340F1D">
            <w:pPr>
              <w:suppressAutoHyphens w:val="0"/>
              <w:spacing w:line="240" w:lineRule="exact"/>
              <w:jc w:val="both"/>
              <w:rPr>
                <w:rFonts w:ascii="Verdana" w:hAnsi="Verdana" w:cs="Arial"/>
                <w:sz w:val="18"/>
                <w:szCs w:val="18"/>
                <w:lang w:eastAsia="fr-FR"/>
              </w:rPr>
            </w:pPr>
          </w:p>
          <w:p w14:paraId="0D07CC8B" w14:textId="7EEAE3DD" w:rsidR="00340F1D" w:rsidRPr="00340F1D" w:rsidRDefault="00340F1D" w:rsidP="002446E5">
            <w:pPr>
              <w:suppressAutoHyphens w:val="0"/>
              <w:spacing w:after="60"/>
              <w:jc w:val="both"/>
              <w:rPr>
                <w:rFonts w:ascii="Verdana" w:hAnsi="Verdana"/>
                <w:sz w:val="18"/>
                <w:szCs w:val="18"/>
                <w:lang w:eastAsia="fr-FR"/>
              </w:rPr>
            </w:pPr>
            <w:r w:rsidRPr="00340F1D">
              <w:rPr>
                <w:rFonts w:ascii="Verdana" w:hAnsi="Verdana" w:cs="Arial"/>
                <w:b/>
                <w:sz w:val="18"/>
                <w:szCs w:val="18"/>
                <w:lang w:eastAsia="fr-FR"/>
              </w:rPr>
              <w:t>Personne habilitée à donner les renseignements prévus aux articles R2191-60 et R2191-61</w:t>
            </w:r>
            <w:r w:rsidRPr="00340F1D">
              <w:rPr>
                <w:rFonts w:ascii="Verdana" w:hAnsi="Verdana"/>
                <w:b/>
                <w:sz w:val="18"/>
                <w:szCs w:val="18"/>
                <w:lang w:eastAsia="fr-FR"/>
              </w:rPr>
              <w:t xml:space="preserve"> relatifs au Code de la Commande Publique</w:t>
            </w:r>
            <w:r w:rsidR="00ED17F9">
              <w:rPr>
                <w:rFonts w:ascii="Verdana" w:hAnsi="Verdana"/>
                <w:b/>
                <w:sz w:val="18"/>
                <w:szCs w:val="18"/>
                <w:lang w:eastAsia="fr-FR"/>
              </w:rPr>
              <w:t xml:space="preserve"> </w:t>
            </w:r>
            <w:r w:rsidRPr="00340F1D">
              <w:rPr>
                <w:rFonts w:ascii="Verdana" w:hAnsi="Verdana"/>
                <w:sz w:val="18"/>
                <w:szCs w:val="18"/>
                <w:lang w:eastAsia="fr-FR"/>
              </w:rPr>
              <w:t>:</w:t>
            </w:r>
          </w:p>
          <w:p w14:paraId="7F3EACBC" w14:textId="1B82EED5" w:rsidR="00340F1D" w:rsidRPr="00340F1D" w:rsidRDefault="00340F1D" w:rsidP="00340F1D">
            <w:pPr>
              <w:suppressAutoHyphens w:val="0"/>
              <w:spacing w:line="240" w:lineRule="exact"/>
              <w:jc w:val="both"/>
              <w:rPr>
                <w:sz w:val="20"/>
                <w:szCs w:val="20"/>
                <w:lang w:eastAsia="fr-FR"/>
              </w:rPr>
            </w:pPr>
            <w:r w:rsidRPr="00340F1D">
              <w:rPr>
                <w:rFonts w:ascii="Verdana" w:hAnsi="Verdana" w:cs="Arial"/>
                <w:sz w:val="18"/>
                <w:szCs w:val="18"/>
                <w:lang w:eastAsia="fr-FR"/>
              </w:rPr>
              <w:t xml:space="preserve">Monsieur le </w:t>
            </w:r>
            <w:r w:rsidR="00ED17F9">
              <w:rPr>
                <w:rFonts w:ascii="Verdana" w:hAnsi="Verdana" w:cs="Arial"/>
                <w:sz w:val="18"/>
                <w:szCs w:val="18"/>
                <w:lang w:eastAsia="fr-FR"/>
              </w:rPr>
              <w:t>Secrétaire Général</w:t>
            </w:r>
            <w:r w:rsidRPr="00340F1D">
              <w:rPr>
                <w:rFonts w:ascii="Verdana" w:hAnsi="Verdana" w:cs="Arial"/>
                <w:sz w:val="18"/>
                <w:szCs w:val="18"/>
                <w:lang w:eastAsia="fr-FR"/>
              </w:rPr>
              <w:t xml:space="preserve"> de l’Agence Publique pour l’immobilier de la Justice, 67 avenue de Fontainebleau, 94270, KREMLIN-BICETRE</w:t>
            </w:r>
          </w:p>
          <w:p w14:paraId="170785AA"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69F7F10"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Ordonnateur </w:t>
            </w:r>
            <w:r w:rsidRPr="00340F1D">
              <w:rPr>
                <w:rFonts w:ascii="Verdana" w:hAnsi="Verdana" w:cs="Arial"/>
                <w:sz w:val="18"/>
                <w:szCs w:val="18"/>
                <w:lang w:eastAsia="fr-FR"/>
              </w:rPr>
              <w:t xml:space="preserve">: </w:t>
            </w:r>
          </w:p>
          <w:p w14:paraId="7FDA340B" w14:textId="1826452E" w:rsidR="00340F1D" w:rsidRPr="00340F1D" w:rsidRDefault="00ED17F9" w:rsidP="00340F1D">
            <w:pPr>
              <w:suppressAutoHyphens w:val="0"/>
              <w:spacing w:line="240" w:lineRule="exact"/>
              <w:jc w:val="both"/>
              <w:rPr>
                <w:rFonts w:ascii="Verdana" w:hAnsi="Verdana" w:cs="Arial"/>
                <w:sz w:val="18"/>
                <w:szCs w:val="18"/>
                <w:lang w:eastAsia="fr-FR"/>
              </w:rPr>
            </w:pPr>
            <w:r w:rsidRPr="00ED17F9">
              <w:rPr>
                <w:rFonts w:ascii="Verdana" w:hAnsi="Verdana" w:cs="Arial"/>
                <w:sz w:val="18"/>
                <w:szCs w:val="18"/>
                <w:lang w:eastAsia="fr-FR"/>
              </w:rPr>
              <w:t xml:space="preserve">Monsieur le Directeur Général </w:t>
            </w:r>
            <w:r w:rsidR="00340F1D" w:rsidRPr="00340F1D">
              <w:rPr>
                <w:rFonts w:ascii="Verdana" w:hAnsi="Verdana" w:cs="Arial"/>
                <w:sz w:val="18"/>
                <w:szCs w:val="18"/>
                <w:lang w:eastAsia="fr-FR"/>
              </w:rPr>
              <w:t>de l’APIJ, 67 avenue de Fontainebleau, 94270, KREMLIN-BICETRE</w:t>
            </w:r>
          </w:p>
          <w:p w14:paraId="61A50500"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2BDC2D2"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Comptable assignataire des paiements</w:t>
            </w:r>
            <w:r w:rsidRPr="00340F1D">
              <w:rPr>
                <w:rFonts w:ascii="Verdana" w:hAnsi="Verdana" w:cs="Arial"/>
                <w:sz w:val="18"/>
                <w:szCs w:val="18"/>
                <w:lang w:eastAsia="fr-FR"/>
              </w:rPr>
              <w:t xml:space="preserve"> : </w:t>
            </w:r>
          </w:p>
          <w:p w14:paraId="14E7A265" w14:textId="0A798023" w:rsidR="00340F1D" w:rsidRDefault="006B1F78" w:rsidP="00340F1D">
            <w:pPr>
              <w:suppressAutoHyphens w:val="0"/>
              <w:spacing w:line="240" w:lineRule="exact"/>
              <w:jc w:val="both"/>
              <w:rPr>
                <w:rFonts w:ascii="Verdana" w:hAnsi="Verdana" w:cs="Arial"/>
                <w:sz w:val="18"/>
                <w:szCs w:val="18"/>
                <w:lang w:eastAsia="fr-FR"/>
              </w:rPr>
            </w:pPr>
            <w:r>
              <w:rPr>
                <w:rFonts w:ascii="Verdana" w:hAnsi="Verdana" w:cs="Arial"/>
                <w:sz w:val="18"/>
                <w:szCs w:val="18"/>
                <w:lang w:eastAsia="fr-FR"/>
              </w:rPr>
              <w:t xml:space="preserve">Monsieur </w:t>
            </w:r>
            <w:r w:rsidR="00340F1D" w:rsidRPr="00340F1D">
              <w:rPr>
                <w:rFonts w:ascii="Verdana" w:hAnsi="Verdana" w:cs="Arial"/>
                <w:sz w:val="18"/>
                <w:szCs w:val="18"/>
                <w:lang w:eastAsia="fr-FR"/>
              </w:rPr>
              <w:t>l’Agent Comptable de l’APIJ, 67 avenue de Fontainebleau, 94270, KREMLIN-BICETRE</w:t>
            </w:r>
          </w:p>
          <w:p w14:paraId="22059B31" w14:textId="77777777" w:rsidR="002446E5" w:rsidRDefault="002446E5" w:rsidP="00340F1D">
            <w:pPr>
              <w:suppressAutoHyphens w:val="0"/>
              <w:spacing w:line="240" w:lineRule="exact"/>
              <w:jc w:val="both"/>
              <w:rPr>
                <w:rFonts w:ascii="Verdana" w:hAnsi="Verdana" w:cs="Arial"/>
                <w:sz w:val="18"/>
                <w:szCs w:val="18"/>
                <w:lang w:eastAsia="fr-FR"/>
              </w:rPr>
            </w:pPr>
          </w:p>
          <w:p w14:paraId="249099B3" w14:textId="77777777" w:rsidR="002446E5" w:rsidRPr="002446E5" w:rsidRDefault="002446E5" w:rsidP="002446E5">
            <w:pPr>
              <w:suppressAutoHyphens w:val="0"/>
              <w:spacing w:line="240" w:lineRule="exact"/>
              <w:jc w:val="both"/>
              <w:rPr>
                <w:rFonts w:ascii="Verdana" w:hAnsi="Verdana" w:cs="Arial"/>
                <w:sz w:val="18"/>
                <w:szCs w:val="18"/>
                <w:lang w:eastAsia="fr-FR"/>
              </w:rPr>
            </w:pPr>
          </w:p>
          <w:p w14:paraId="69922A91" w14:textId="3DDF8FD1" w:rsidR="002446E5" w:rsidRDefault="002446E5" w:rsidP="002446E5">
            <w:pPr>
              <w:suppressAutoHyphens w:val="0"/>
              <w:spacing w:line="240" w:lineRule="exact"/>
              <w:jc w:val="both"/>
              <w:rPr>
                <w:rFonts w:ascii="Verdana" w:hAnsi="Verdana" w:cs="Arial"/>
                <w:sz w:val="18"/>
                <w:szCs w:val="18"/>
                <w:lang w:eastAsia="fr-FR"/>
              </w:rPr>
            </w:pPr>
            <w:r w:rsidRPr="002446E5">
              <w:rPr>
                <w:rFonts w:ascii="Verdana" w:hAnsi="Verdana" w:cs="Arial"/>
                <w:sz w:val="18"/>
                <w:szCs w:val="18"/>
                <w:lang w:eastAsia="fr-FR"/>
              </w:rPr>
              <w:t>Le descriptif du marché et de ses modalités d’exécution</w:t>
            </w:r>
            <w:r w:rsidR="00151D1A">
              <w:rPr>
                <w:rFonts w:ascii="Verdana" w:hAnsi="Verdana" w:cs="Arial"/>
                <w:sz w:val="18"/>
                <w:szCs w:val="18"/>
                <w:lang w:eastAsia="fr-FR"/>
              </w:rPr>
              <w:t>,</w:t>
            </w:r>
            <w:r w:rsidRPr="002446E5">
              <w:rPr>
                <w:rFonts w:ascii="Verdana" w:hAnsi="Verdana" w:cs="Arial"/>
                <w:sz w:val="18"/>
                <w:szCs w:val="18"/>
                <w:lang w:eastAsia="fr-FR"/>
              </w:rPr>
              <w:t xml:space="preserve"> figurent dans le cahier des clauses administratives particulières (CCAP), le cahier des clauses techniques particulières (CCTP) et leurs annexes respectives.</w:t>
            </w:r>
          </w:p>
          <w:p w14:paraId="154DC7B3" w14:textId="77777777" w:rsidR="00340F1D" w:rsidRPr="00340F1D" w:rsidRDefault="00340F1D" w:rsidP="00340F1D">
            <w:pPr>
              <w:suppressAutoHyphens w:val="0"/>
              <w:spacing w:after="120" w:line="276" w:lineRule="auto"/>
              <w:ind w:left="142"/>
              <w:jc w:val="both"/>
              <w:rPr>
                <w:rFonts w:ascii="Verdana" w:hAnsi="Verdana" w:cs="Arial"/>
                <w:sz w:val="18"/>
                <w:szCs w:val="18"/>
                <w:lang w:eastAsia="fr-FR"/>
              </w:rPr>
            </w:pPr>
          </w:p>
        </w:tc>
      </w:tr>
    </w:tbl>
    <w:p w14:paraId="5112D61A" w14:textId="74567F4D" w:rsidR="00340F1D" w:rsidRDefault="00340F1D">
      <w:pPr>
        <w:keepNext/>
        <w:rPr>
          <w:rFonts w:ascii="Calibri" w:hAnsi="Calibri"/>
          <w:b/>
          <w:i/>
          <w:u w:val="single"/>
        </w:rPr>
      </w:pPr>
      <w:r w:rsidRPr="00340F1D">
        <w:rPr>
          <w:rFonts w:ascii="Verdana" w:hAnsi="Verdana"/>
          <w:sz w:val="20"/>
          <w:szCs w:val="24"/>
          <w:lang w:eastAsia="fr-FR"/>
        </w:rPr>
        <w:br w:type="page"/>
      </w:r>
    </w:p>
    <w:p w14:paraId="7EA50EB4" w14:textId="77777777" w:rsidR="00C60FC7" w:rsidRPr="00513FF3" w:rsidRDefault="00C60FC7" w:rsidP="00C60FC7">
      <w:pPr>
        <w:pageBreakBefore/>
        <w:rPr>
          <w:rFonts w:ascii="Calibri" w:hAnsi="Calibri"/>
        </w:rPr>
      </w:pPr>
      <w:bookmarkStart w:id="2" w:name="__RefHeading__116_930907590"/>
      <w:bookmarkStart w:id="3" w:name="_Toc291605317"/>
      <w:bookmarkStart w:id="4" w:name="_Toc291606965"/>
      <w:bookmarkEnd w:id="2"/>
    </w:p>
    <w:p w14:paraId="1D320854" w14:textId="77777777" w:rsidR="002C31A1" w:rsidRPr="00513FF3" w:rsidRDefault="002C31A1" w:rsidP="008D2710">
      <w:pPr>
        <w:pStyle w:val="Titre"/>
        <w:rPr>
          <w:rFonts w:ascii="Calibri" w:hAnsi="Calibri" w:cs="Arial"/>
          <w:sz w:val="32"/>
          <w:szCs w:val="32"/>
        </w:rPr>
      </w:pPr>
    </w:p>
    <w:p w14:paraId="03F7591F" w14:textId="657049FB" w:rsidR="00C60FC7" w:rsidRPr="00513FF3" w:rsidRDefault="00C60FC7" w:rsidP="008F13C0">
      <w:pPr>
        <w:pStyle w:val="Titre1"/>
        <w:rPr>
          <w:sz w:val="24"/>
          <w:szCs w:val="24"/>
        </w:rPr>
      </w:pPr>
    </w:p>
    <w:p w14:paraId="070A1436" w14:textId="4B05490D" w:rsidR="00F1490D" w:rsidRPr="00513FF3" w:rsidRDefault="00F1490D" w:rsidP="00723B1E">
      <w:pPr>
        <w:pStyle w:val="Titre1"/>
        <w:spacing w:before="120" w:after="0"/>
        <w:ind w:left="431" w:hanging="431"/>
        <w:rPr>
          <w:rFonts w:ascii="Calibri" w:hAnsi="Calibri" w:cs="Arial"/>
          <w:sz w:val="28"/>
          <w:szCs w:val="28"/>
        </w:rPr>
      </w:pPr>
      <w:bookmarkStart w:id="5" w:name="_Toc453601175"/>
      <w:r w:rsidRPr="00513FF3">
        <w:rPr>
          <w:rFonts w:ascii="Calibri" w:hAnsi="Calibri" w:cs="Arial"/>
          <w:sz w:val="28"/>
          <w:szCs w:val="28"/>
        </w:rPr>
        <w:t xml:space="preserve">Article </w:t>
      </w:r>
      <w:r w:rsidR="002446E5">
        <w:rPr>
          <w:rFonts w:ascii="Calibri" w:hAnsi="Calibri" w:cs="Arial"/>
          <w:sz w:val="28"/>
          <w:szCs w:val="28"/>
        </w:rPr>
        <w:t>1</w:t>
      </w:r>
      <w:r w:rsidRPr="00513FF3">
        <w:rPr>
          <w:rFonts w:ascii="Calibri" w:hAnsi="Calibri" w:cs="Arial"/>
          <w:sz w:val="28"/>
          <w:szCs w:val="28"/>
        </w:rPr>
        <w:t> : Contractant</w:t>
      </w:r>
      <w:bookmarkEnd w:id="3"/>
      <w:bookmarkEnd w:id="4"/>
      <w:r w:rsidR="00FD0415" w:rsidRPr="00513FF3">
        <w:rPr>
          <w:rFonts w:ascii="Calibri" w:hAnsi="Calibri" w:cs="Arial"/>
          <w:sz w:val="28"/>
          <w:szCs w:val="28"/>
        </w:rPr>
        <w:t>(s)</w:t>
      </w:r>
      <w:bookmarkEnd w:id="5"/>
    </w:p>
    <w:p w14:paraId="28B60DF9" w14:textId="77777777" w:rsidR="00BF09FA" w:rsidRPr="002446E5" w:rsidRDefault="00BF09FA" w:rsidP="00D212AC">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6B42BF54" w14:textId="77777777" w:rsidR="00FD0415" w:rsidRPr="00513FF3" w:rsidRDefault="00FD0415" w:rsidP="00FD0415">
      <w:pPr>
        <w:jc w:val="both"/>
        <w:rPr>
          <w:rFonts w:ascii="Calibri" w:hAnsi="Calibri" w:cs="Arial"/>
        </w:rPr>
      </w:pPr>
    </w:p>
    <w:p w14:paraId="7AB2EA5B" w14:textId="4321A987" w:rsidR="00FD0415" w:rsidRPr="00513FF3" w:rsidRDefault="00FD0415" w:rsidP="00FD0415">
      <w:pPr>
        <w:jc w:val="both"/>
        <w:rPr>
          <w:rFonts w:ascii="Calibri" w:hAnsi="Calibri" w:cs="Arial"/>
          <w:b/>
          <w:u w:val="single"/>
        </w:rPr>
      </w:pPr>
      <w:r w:rsidRPr="00513FF3">
        <w:rPr>
          <w:rFonts w:ascii="Calibri" w:hAnsi="Calibri" w:cs="Arial"/>
          <w:b/>
          <w:u w:val="single"/>
        </w:rPr>
        <w:t>1.1</w:t>
      </w:r>
      <w:r w:rsidR="009B3CC7" w:rsidRPr="00513FF3">
        <w:rPr>
          <w:rFonts w:ascii="Calibri" w:hAnsi="Calibri" w:cs="Arial"/>
          <w:b/>
          <w:u w:val="single"/>
        </w:rPr>
        <w:t>-</w:t>
      </w:r>
      <w:r w:rsidRPr="00513FF3">
        <w:rPr>
          <w:rFonts w:ascii="Calibri" w:hAnsi="Calibri" w:cs="Arial"/>
          <w:b/>
          <w:u w:val="single"/>
        </w:rPr>
        <w:t xml:space="preserve"> Premier contractant</w:t>
      </w:r>
      <w:r w:rsidR="00E1031A">
        <w:rPr>
          <w:rFonts w:ascii="Calibri" w:hAnsi="Calibri" w:cs="Arial"/>
          <w:b/>
          <w:u w:val="single"/>
        </w:rPr>
        <w:t xml:space="preserve"> (</w:t>
      </w:r>
      <w:r w:rsidR="002446E5" w:rsidRPr="002446E5">
        <w:rPr>
          <w:rFonts w:ascii="Calibri" w:hAnsi="Calibri" w:cs="Arial"/>
          <w:b/>
          <w:u w:val="single"/>
        </w:rPr>
        <w:t>candidat unique</w:t>
      </w:r>
      <w:r w:rsidR="002446E5">
        <w:rPr>
          <w:rFonts w:ascii="Calibri" w:hAnsi="Calibri" w:cs="Arial"/>
          <w:b/>
          <w:u w:val="single"/>
        </w:rPr>
        <w:t xml:space="preserve"> ou </w:t>
      </w:r>
      <w:r w:rsidR="00E1031A">
        <w:rPr>
          <w:rFonts w:ascii="Calibri" w:hAnsi="Calibri" w:cs="Arial"/>
          <w:b/>
          <w:u w:val="single"/>
        </w:rPr>
        <w:t>mandataire en cas de groupement)</w:t>
      </w:r>
    </w:p>
    <w:p w14:paraId="39DF5648" w14:textId="52DC90BA" w:rsidR="00F1490D" w:rsidRPr="00513FF3" w:rsidRDefault="00F1490D" w:rsidP="00723B1E">
      <w:pPr>
        <w:tabs>
          <w:tab w:val="left" w:pos="567"/>
          <w:tab w:val="left" w:leader="dot" w:pos="10065"/>
        </w:tabs>
        <w:spacing w:before="120"/>
        <w:ind w:left="425"/>
        <w:jc w:val="both"/>
        <w:rPr>
          <w:rFonts w:ascii="Calibri" w:hAnsi="Calibri" w:cs="Arial"/>
        </w:rPr>
      </w:pPr>
      <w:bookmarkStart w:id="6" w:name="_Hlk158195489"/>
    </w:p>
    <w:p w14:paraId="1B0BC429"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055D61AF" w14:textId="2902B850"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Calibri" w:hAnsi="Calibri" w:cs="Arial"/>
          <w:i/>
          <w:iCs/>
          <w:sz w:val="20"/>
          <w:szCs w:val="20"/>
        </w:rPr>
      </w:pPr>
      <w:bookmarkStart w:id="7" w:name="_Hlk158195969"/>
      <w:r w:rsidRPr="002446E5">
        <w:rPr>
          <w:rFonts w:ascii="Calibri" w:hAnsi="Calibri" w:cs="Arial"/>
          <w:i/>
          <w:iCs/>
          <w:sz w:val="20"/>
          <w:szCs w:val="20"/>
        </w:rPr>
        <w:t>Nom, prénom, qualité et adresse professionnelle du signataire </w:t>
      </w:r>
    </w:p>
    <w:p w14:paraId="1726BA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p>
    <w:bookmarkEnd w:id="7"/>
    <w:p w14:paraId="5777A9A3" w14:textId="0A6B603F"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5B33316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1"/>
      </w:r>
      <w:r w:rsidRPr="002446E5">
        <w:rPr>
          <w:rFonts w:ascii="Verdana" w:hAnsi="Verdana" w:cs="Arial"/>
          <w:snapToGrid w:val="0"/>
          <w:color w:val="000000"/>
          <w:sz w:val="18"/>
          <w:szCs w:val="18"/>
          <w:lang w:eastAsia="fr-FR"/>
        </w:rPr>
        <w:t> ;</w:t>
      </w:r>
    </w:p>
    <w:p w14:paraId="55FB297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2"/>
      </w:r>
      <w:r w:rsidRPr="002446E5">
        <w:rPr>
          <w:rFonts w:ascii="Verdana" w:hAnsi="Verdana" w:cs="Arial"/>
          <w:snapToGrid w:val="0"/>
          <w:color w:val="000000"/>
          <w:sz w:val="18"/>
          <w:szCs w:val="18"/>
          <w:lang w:eastAsia="fr-FR"/>
        </w:rPr>
        <w:t> :</w:t>
      </w:r>
    </w:p>
    <w:p w14:paraId="693B98E9" w14:textId="4F6A5850"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2E65FECF" w14:textId="7819DCEE"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19ED0EB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365A28D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BDDC04F" w14:textId="058F31A3"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4527685F"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3DBDDE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4DCB52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521E1831"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6793023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p w14:paraId="1D6BD792"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p>
    <w:bookmarkEnd w:id="6"/>
    <w:p w14:paraId="290EB644" w14:textId="77777777" w:rsidR="00FD0415" w:rsidRPr="00513FF3" w:rsidRDefault="009B3CC7" w:rsidP="00723B1E">
      <w:pPr>
        <w:tabs>
          <w:tab w:val="left" w:pos="567"/>
          <w:tab w:val="left" w:leader="dot" w:pos="10065"/>
        </w:tabs>
        <w:spacing w:before="120"/>
        <w:ind w:left="425"/>
        <w:jc w:val="both"/>
        <w:rPr>
          <w:rFonts w:ascii="Calibri" w:hAnsi="Calibri" w:cs="Arial"/>
        </w:rPr>
      </w:pPr>
      <w:r w:rsidRPr="00513FF3">
        <w:rPr>
          <w:rFonts w:ascii="Calibri" w:hAnsi="Calibri" w:cs="Arial"/>
        </w:rPr>
        <w:t xml:space="preserve">Etant, pour l’exécution du présent marché </w:t>
      </w:r>
      <w:r w:rsidRPr="00513FF3">
        <w:rPr>
          <w:rFonts w:ascii="Calibri" w:hAnsi="Calibri" w:cs="Arial"/>
          <w:b/>
        </w:rPr>
        <w:t>- Le Gestionnaire - L</w:t>
      </w:r>
      <w:r w:rsidR="00723B1E" w:rsidRPr="00513FF3">
        <w:rPr>
          <w:rFonts w:ascii="Calibri" w:hAnsi="Calibri" w:cs="Arial"/>
          <w:b/>
        </w:rPr>
        <w:t>e Gestionnaire et l’A</w:t>
      </w:r>
      <w:r w:rsidRPr="00513FF3">
        <w:rPr>
          <w:rFonts w:ascii="Calibri" w:hAnsi="Calibri" w:cs="Arial"/>
          <w:b/>
        </w:rPr>
        <w:t>ssureur</w:t>
      </w:r>
      <w:r w:rsidRPr="00513FF3">
        <w:rPr>
          <w:rStyle w:val="Caractresdenotedebasdepage"/>
          <w:rFonts w:ascii="Calibri" w:hAnsi="Calibri" w:cs="Arial"/>
          <w:b/>
        </w:rPr>
        <w:footnoteReference w:id="3"/>
      </w:r>
      <w:r w:rsidRPr="00513FF3">
        <w:rPr>
          <w:rFonts w:ascii="Calibri" w:hAnsi="Calibri" w:cs="Arial"/>
          <w:b/>
        </w:rPr>
        <w:t xml:space="preserve"> -</w:t>
      </w:r>
    </w:p>
    <w:p w14:paraId="00FB20B2" w14:textId="77777777" w:rsidR="002446E5" w:rsidRDefault="002446E5" w:rsidP="009B3CC7">
      <w:pPr>
        <w:ind w:left="426"/>
        <w:jc w:val="both"/>
        <w:rPr>
          <w:rFonts w:ascii="Calibri" w:hAnsi="Calibri" w:cs="Arial"/>
        </w:rPr>
      </w:pPr>
    </w:p>
    <w:p w14:paraId="2D540DCC" w14:textId="0BB16057" w:rsidR="009366A3" w:rsidRDefault="009366A3">
      <w:pPr>
        <w:suppressAutoHyphens w:val="0"/>
        <w:rPr>
          <w:rFonts w:ascii="Calibri" w:hAnsi="Calibri" w:cs="Arial"/>
        </w:rPr>
      </w:pPr>
      <w:r>
        <w:rPr>
          <w:rFonts w:ascii="Calibri" w:hAnsi="Calibri" w:cs="Arial"/>
        </w:rPr>
        <w:br w:type="page"/>
      </w:r>
    </w:p>
    <w:p w14:paraId="14D6B383" w14:textId="77777777" w:rsidR="009366A3" w:rsidRPr="00513FF3" w:rsidRDefault="009366A3" w:rsidP="009B3CC7">
      <w:pPr>
        <w:ind w:left="426"/>
        <w:jc w:val="both"/>
        <w:rPr>
          <w:rFonts w:ascii="Calibri" w:hAnsi="Calibri" w:cs="Arial"/>
        </w:rPr>
      </w:pPr>
      <w:bookmarkStart w:id="8" w:name="_Hlk158383561"/>
    </w:p>
    <w:p w14:paraId="3F65FF7F" w14:textId="77777777" w:rsidR="009B3CC7" w:rsidRPr="00513FF3" w:rsidRDefault="009B3CC7" w:rsidP="009B3CC7">
      <w:pPr>
        <w:jc w:val="both"/>
        <w:rPr>
          <w:rFonts w:ascii="Calibri" w:hAnsi="Calibri" w:cs="Arial"/>
          <w:b/>
          <w:u w:val="single"/>
        </w:rPr>
      </w:pPr>
      <w:r w:rsidRPr="00513FF3">
        <w:rPr>
          <w:rFonts w:ascii="Calibri" w:hAnsi="Calibri" w:cs="Arial"/>
          <w:b/>
          <w:u w:val="single"/>
        </w:rPr>
        <w:t>1.2- Deuxième contractant (en cas de groupement)</w:t>
      </w:r>
    </w:p>
    <w:p w14:paraId="762E1BB6" w14:textId="77777777" w:rsidR="002446E5" w:rsidRPr="00513FF3" w:rsidRDefault="002446E5" w:rsidP="002446E5">
      <w:pPr>
        <w:tabs>
          <w:tab w:val="left" w:pos="567"/>
          <w:tab w:val="left" w:leader="dot" w:pos="10065"/>
        </w:tabs>
        <w:spacing w:before="120"/>
        <w:ind w:left="425"/>
        <w:jc w:val="both"/>
        <w:rPr>
          <w:rFonts w:ascii="Calibri" w:hAnsi="Calibri" w:cs="Arial"/>
        </w:rPr>
      </w:pPr>
      <w:bookmarkStart w:id="9" w:name="_Hlk158383496"/>
      <w:bookmarkEnd w:id="8"/>
    </w:p>
    <w:p w14:paraId="61EA0CC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79B0139A"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44ED100D"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6AF90B4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F328C9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4"/>
      </w:r>
      <w:r w:rsidRPr="002446E5">
        <w:rPr>
          <w:rFonts w:ascii="Verdana" w:hAnsi="Verdana" w:cs="Arial"/>
          <w:snapToGrid w:val="0"/>
          <w:color w:val="000000"/>
          <w:sz w:val="18"/>
          <w:szCs w:val="18"/>
          <w:lang w:eastAsia="fr-FR"/>
        </w:rPr>
        <w:t> ;</w:t>
      </w:r>
    </w:p>
    <w:p w14:paraId="014868F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5"/>
      </w:r>
      <w:r w:rsidRPr="002446E5">
        <w:rPr>
          <w:rFonts w:ascii="Verdana" w:hAnsi="Verdana" w:cs="Arial"/>
          <w:snapToGrid w:val="0"/>
          <w:color w:val="000000"/>
          <w:sz w:val="18"/>
          <w:szCs w:val="18"/>
          <w:lang w:eastAsia="fr-FR"/>
        </w:rPr>
        <w:t> :</w:t>
      </w:r>
    </w:p>
    <w:p w14:paraId="51F01CD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038FD5D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400AE3E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7CD6167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C28D59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0597774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EC680DC"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404A2AA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7852FB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759EA2A3" w14:textId="3D2208E8"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bookmarkEnd w:id="9"/>
    <w:p w14:paraId="142FECE3" w14:textId="77777777" w:rsidR="009366A3" w:rsidRDefault="009366A3" w:rsidP="009366A3">
      <w:pPr>
        <w:tabs>
          <w:tab w:val="left" w:pos="567"/>
          <w:tab w:val="left" w:leader="dot" w:pos="10065"/>
        </w:tabs>
        <w:spacing w:before="120"/>
        <w:ind w:left="425"/>
        <w:jc w:val="both"/>
        <w:rPr>
          <w:rFonts w:ascii="Calibri" w:hAnsi="Calibri" w:cs="Arial"/>
        </w:rPr>
      </w:pPr>
    </w:p>
    <w:p w14:paraId="20898D6C" w14:textId="77777777" w:rsidR="009366A3" w:rsidRPr="00513FF3" w:rsidRDefault="009366A3" w:rsidP="009366A3">
      <w:pPr>
        <w:ind w:left="426"/>
        <w:jc w:val="both"/>
        <w:rPr>
          <w:rFonts w:ascii="Calibri" w:hAnsi="Calibri" w:cs="Arial"/>
        </w:rPr>
      </w:pPr>
    </w:p>
    <w:p w14:paraId="58033CAD" w14:textId="7F8AACA9" w:rsidR="009366A3" w:rsidRPr="00513FF3" w:rsidRDefault="009366A3" w:rsidP="009366A3">
      <w:pPr>
        <w:jc w:val="both"/>
        <w:rPr>
          <w:rFonts w:ascii="Calibri" w:hAnsi="Calibri" w:cs="Arial"/>
          <w:b/>
          <w:u w:val="single"/>
        </w:rPr>
      </w:pPr>
      <w:r w:rsidRPr="00513FF3">
        <w:rPr>
          <w:rFonts w:ascii="Calibri" w:hAnsi="Calibri" w:cs="Arial"/>
          <w:b/>
          <w:u w:val="single"/>
        </w:rPr>
        <w:t>1.</w:t>
      </w:r>
      <w:r>
        <w:rPr>
          <w:rFonts w:ascii="Calibri" w:hAnsi="Calibri" w:cs="Arial"/>
          <w:b/>
          <w:u w:val="single"/>
        </w:rPr>
        <w:t>3</w:t>
      </w:r>
      <w:r w:rsidRPr="00513FF3">
        <w:rPr>
          <w:rFonts w:ascii="Calibri" w:hAnsi="Calibri" w:cs="Arial"/>
          <w:b/>
          <w:u w:val="single"/>
        </w:rPr>
        <w:t>- Deuxième contractant (en cas de groupement)</w:t>
      </w:r>
    </w:p>
    <w:p w14:paraId="2C170F9D" w14:textId="77777777" w:rsidR="009366A3" w:rsidRPr="00513FF3" w:rsidRDefault="009366A3" w:rsidP="009366A3">
      <w:pPr>
        <w:tabs>
          <w:tab w:val="left" w:pos="567"/>
          <w:tab w:val="left" w:leader="dot" w:pos="10065"/>
        </w:tabs>
        <w:spacing w:before="120"/>
        <w:ind w:left="425"/>
        <w:jc w:val="both"/>
        <w:rPr>
          <w:rFonts w:ascii="Calibri" w:hAnsi="Calibri" w:cs="Arial"/>
        </w:rPr>
      </w:pPr>
    </w:p>
    <w:p w14:paraId="0D9F6E06"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384CA07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6EB3D4B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03F5074B"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A25776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6"/>
      </w:r>
      <w:r w:rsidRPr="002446E5">
        <w:rPr>
          <w:rFonts w:ascii="Verdana" w:hAnsi="Verdana" w:cs="Arial"/>
          <w:snapToGrid w:val="0"/>
          <w:color w:val="000000"/>
          <w:sz w:val="18"/>
          <w:szCs w:val="18"/>
          <w:lang w:eastAsia="fr-FR"/>
        </w:rPr>
        <w:t> ;</w:t>
      </w:r>
    </w:p>
    <w:p w14:paraId="3A61816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7"/>
      </w:r>
      <w:r w:rsidRPr="002446E5">
        <w:rPr>
          <w:rFonts w:ascii="Verdana" w:hAnsi="Verdana" w:cs="Arial"/>
          <w:snapToGrid w:val="0"/>
          <w:color w:val="000000"/>
          <w:sz w:val="18"/>
          <w:szCs w:val="18"/>
          <w:lang w:eastAsia="fr-FR"/>
        </w:rPr>
        <w:t> :</w:t>
      </w:r>
    </w:p>
    <w:p w14:paraId="49AD4878"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17C20275"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08E4F456"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527E32B3"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4E6BE45A"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1C243D0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35469B8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0C8426E"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4DA97A5C"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lastRenderedPageBreak/>
        <w:t>N° d'inscription au registre du Commerce et des Sociétés :</w:t>
      </w:r>
    </w:p>
    <w:p w14:paraId="79C7F3C2"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p w14:paraId="06DF5F9A" w14:textId="77777777" w:rsidR="009366A3" w:rsidRDefault="009366A3" w:rsidP="009366A3">
      <w:pPr>
        <w:ind w:left="426"/>
        <w:jc w:val="both"/>
        <w:rPr>
          <w:rFonts w:ascii="Calibri" w:hAnsi="Calibri" w:cs="Arial"/>
        </w:rPr>
      </w:pPr>
    </w:p>
    <w:p w14:paraId="215574D7" w14:textId="77777777" w:rsidR="009366A3" w:rsidRDefault="009366A3" w:rsidP="009B3CC7">
      <w:pPr>
        <w:ind w:left="426"/>
        <w:jc w:val="both"/>
        <w:rPr>
          <w:rFonts w:ascii="Calibri" w:hAnsi="Calibri" w:cs="Arial"/>
        </w:rPr>
      </w:pPr>
    </w:p>
    <w:p w14:paraId="76DB78BA" w14:textId="77777777" w:rsidR="009366A3" w:rsidRDefault="009366A3" w:rsidP="009B3CC7">
      <w:pPr>
        <w:ind w:left="426"/>
        <w:jc w:val="both"/>
        <w:rPr>
          <w:rFonts w:ascii="Calibri" w:hAnsi="Calibri" w:cs="Arial"/>
        </w:rPr>
      </w:pPr>
    </w:p>
    <w:p w14:paraId="784DBD4C" w14:textId="77777777" w:rsidR="009B3CC7" w:rsidRPr="00513FF3" w:rsidRDefault="009B3CC7" w:rsidP="00723B1E">
      <w:pPr>
        <w:tabs>
          <w:tab w:val="left" w:pos="567"/>
          <w:tab w:val="left" w:leader="dot" w:pos="10065"/>
        </w:tabs>
        <w:spacing w:before="120"/>
        <w:ind w:left="425"/>
        <w:jc w:val="both"/>
        <w:rPr>
          <w:rFonts w:ascii="Calibri" w:hAnsi="Calibri" w:cs="Arial"/>
        </w:rPr>
      </w:pPr>
      <w:r w:rsidRPr="00513FF3">
        <w:rPr>
          <w:rFonts w:ascii="Calibri" w:hAnsi="Calibri" w:cs="Arial"/>
        </w:rPr>
        <w:t xml:space="preserve">Etant, pour l’exécution du présent marché </w:t>
      </w:r>
      <w:r w:rsidR="00550ABA" w:rsidRPr="00513FF3">
        <w:rPr>
          <w:rFonts w:ascii="Calibri" w:hAnsi="Calibri" w:cs="Arial"/>
          <w:b/>
        </w:rPr>
        <w:t>l</w:t>
      </w:r>
      <w:r w:rsidRPr="00513FF3">
        <w:rPr>
          <w:rFonts w:ascii="Calibri" w:hAnsi="Calibri" w:cs="Arial"/>
          <w:b/>
        </w:rPr>
        <w:t>’</w:t>
      </w:r>
      <w:r w:rsidR="00550ABA" w:rsidRPr="00513FF3">
        <w:rPr>
          <w:rFonts w:ascii="Calibri" w:hAnsi="Calibri" w:cs="Arial"/>
          <w:b/>
        </w:rPr>
        <w:t>A</w:t>
      </w:r>
      <w:r w:rsidRPr="00513FF3">
        <w:rPr>
          <w:rFonts w:ascii="Calibri" w:hAnsi="Calibri" w:cs="Arial"/>
          <w:b/>
        </w:rPr>
        <w:t>ssureur</w:t>
      </w:r>
      <w:r w:rsidR="002A02EF" w:rsidRPr="00513FF3">
        <w:rPr>
          <w:rFonts w:ascii="Calibri" w:hAnsi="Calibri" w:cs="Arial"/>
          <w:b/>
        </w:rPr>
        <w:t>.</w:t>
      </w:r>
    </w:p>
    <w:p w14:paraId="596409D0" w14:textId="77777777" w:rsidR="00723B1E" w:rsidRPr="00513FF3" w:rsidRDefault="00723B1E" w:rsidP="00723B1E">
      <w:pPr>
        <w:tabs>
          <w:tab w:val="left" w:pos="567"/>
          <w:tab w:val="left" w:leader="dot" w:pos="10065"/>
        </w:tabs>
        <w:ind w:left="425"/>
        <w:jc w:val="both"/>
        <w:rPr>
          <w:rFonts w:ascii="Calibri" w:hAnsi="Calibri" w:cs="Arial"/>
        </w:rPr>
      </w:pPr>
      <w:r w:rsidRPr="00513FF3">
        <w:rPr>
          <w:rFonts w:ascii="Calibri" w:hAnsi="Calibri" w:cs="Arial"/>
        </w:rPr>
        <w:t xml:space="preserve">Constituant, avec le contractant défini à l’art. 1.1, un </w:t>
      </w:r>
      <w:r w:rsidRPr="00513FF3">
        <w:rPr>
          <w:rFonts w:ascii="Calibri" w:hAnsi="Calibri" w:cs="Arial"/>
          <w:b/>
        </w:rPr>
        <w:t>Groupement conjoint, dont le mandataire est le contractant défini à l’art. 1.1</w:t>
      </w:r>
      <w:r w:rsidRPr="00513FF3">
        <w:rPr>
          <w:rFonts w:ascii="Calibri" w:hAnsi="Calibri" w:cs="Arial"/>
        </w:rPr>
        <w:t>.</w:t>
      </w:r>
    </w:p>
    <w:p w14:paraId="6DD95E7B" w14:textId="77777777" w:rsidR="009B3CC7" w:rsidRPr="00513FF3" w:rsidRDefault="009B3CC7" w:rsidP="009B3CC7">
      <w:pPr>
        <w:jc w:val="both"/>
        <w:rPr>
          <w:rFonts w:ascii="Calibri" w:hAnsi="Calibri" w:cs="Arial"/>
        </w:rPr>
      </w:pPr>
    </w:p>
    <w:p w14:paraId="470A806E" w14:textId="77777777" w:rsidR="002A02EF" w:rsidRDefault="002A02EF" w:rsidP="009B3CC7">
      <w:pPr>
        <w:jc w:val="both"/>
        <w:rPr>
          <w:rFonts w:ascii="Calibri" w:hAnsi="Calibri" w:cs="Arial"/>
        </w:rPr>
      </w:pPr>
      <w:r w:rsidRPr="00513FF3">
        <w:rPr>
          <w:rFonts w:ascii="Calibri" w:hAnsi="Calibri" w:cs="Arial"/>
        </w:rPr>
        <w:t>Le contractant, ou le groupement :</w:t>
      </w:r>
    </w:p>
    <w:p w14:paraId="78EDDD97" w14:textId="77777777" w:rsidR="001E08F7" w:rsidRPr="00513FF3" w:rsidRDefault="001E08F7" w:rsidP="009B3CC7">
      <w:pPr>
        <w:jc w:val="both"/>
        <w:rPr>
          <w:rFonts w:ascii="Calibri" w:hAnsi="Calibri" w:cs="Arial"/>
        </w:rPr>
      </w:pPr>
    </w:p>
    <w:p w14:paraId="585ADDB2" w14:textId="3A1BB613" w:rsidR="002A02EF" w:rsidRPr="00513FF3" w:rsidRDefault="00234E4B" w:rsidP="00234E4B">
      <w:pPr>
        <w:jc w:val="both"/>
        <w:rPr>
          <w:rFonts w:ascii="Calibri" w:hAnsi="Calibri" w:cs="Arial"/>
        </w:rPr>
      </w:pPr>
      <w:r>
        <w:rPr>
          <w:rFonts w:ascii="Calibri" w:hAnsi="Calibri" w:cs="Arial"/>
        </w:rPr>
        <w:t>A</w:t>
      </w:r>
      <w:r w:rsidR="002A02EF" w:rsidRPr="00513FF3">
        <w:rPr>
          <w:rFonts w:ascii="Calibri" w:hAnsi="Calibri" w:cs="Arial"/>
        </w:rPr>
        <w:t xml:space="preserve">près avoir pris connaissance des pièces </w:t>
      </w:r>
      <w:r>
        <w:rPr>
          <w:rFonts w:ascii="Calibri" w:hAnsi="Calibri" w:cs="Arial"/>
        </w:rPr>
        <w:t>contractuelles telles que listées à l’article</w:t>
      </w:r>
      <w:r w:rsidR="00101918">
        <w:rPr>
          <w:rFonts w:ascii="Calibri" w:hAnsi="Calibri" w:cs="Arial"/>
        </w:rPr>
        <w:t xml:space="preserve"> 3 du présent acte d’engagement. </w:t>
      </w:r>
      <w:r>
        <w:rPr>
          <w:rFonts w:ascii="Calibri" w:hAnsi="Calibri" w:cs="Arial"/>
        </w:rPr>
        <w:t xml:space="preserve"> </w:t>
      </w:r>
    </w:p>
    <w:p w14:paraId="79F6BF87" w14:textId="77777777" w:rsidR="00234E4B" w:rsidRDefault="00234E4B" w:rsidP="00234E4B">
      <w:pPr>
        <w:spacing w:after="120"/>
        <w:jc w:val="both"/>
        <w:rPr>
          <w:rFonts w:ascii="Marianne" w:hAnsi="Marianne" w:cs="Arial"/>
          <w:sz w:val="18"/>
          <w:szCs w:val="18"/>
          <w:u w:val="single"/>
        </w:rPr>
      </w:pPr>
    </w:p>
    <w:p w14:paraId="40238D5F" w14:textId="4AF02636" w:rsidR="00234E4B" w:rsidRPr="00234E4B" w:rsidRDefault="00234E4B" w:rsidP="00234E4B">
      <w:pPr>
        <w:spacing w:after="120"/>
        <w:jc w:val="both"/>
        <w:rPr>
          <w:rFonts w:ascii="Marianne" w:hAnsi="Marianne" w:cs="Arial"/>
          <w:sz w:val="18"/>
          <w:szCs w:val="18"/>
          <w:u w:val="single"/>
        </w:rPr>
      </w:pPr>
      <w:r w:rsidRPr="00234E4B">
        <w:rPr>
          <w:rFonts w:ascii="Marianne" w:hAnsi="Marianne" w:cs="Arial"/>
          <w:sz w:val="18"/>
          <w:szCs w:val="18"/>
          <w:u w:val="single"/>
        </w:rPr>
        <w:t>Après avoir produit toutes les informations, déclarations, et pièces prévues dans le Code de la commande publique</w:t>
      </w:r>
    </w:p>
    <w:p w14:paraId="2EF3519A" w14:textId="77777777"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Atteste sur l’honneur que toutes les prestations du marché seront réalisées avec des salariés employés régulièrement au regard des articles L. 1221-10, L. 3243-1 et R. 3243-3 du code du travail,</w:t>
      </w:r>
    </w:p>
    <w:p w14:paraId="478E3D7D" w14:textId="77777777"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M'engage (nous engageons) sans réserve, conformément aux conditions, clauses et prescriptions imposées par le présent marché, à exécuter les prestations du marché aux conditions particulières ci-après, qui constituent l’offre.</w:t>
      </w:r>
    </w:p>
    <w:p w14:paraId="36D9B542" w14:textId="2810B455"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 xml:space="preserve">Le présent engagement ne me (nous) lie toutefois que si son acceptation m’est (nous est) notifiée dans un délai de </w:t>
      </w:r>
      <w:r w:rsidR="00680C08">
        <w:rPr>
          <w:rFonts w:ascii="Marianne" w:hAnsi="Marianne" w:cs="Arial"/>
          <w:b/>
          <w:sz w:val="18"/>
          <w:szCs w:val="18"/>
        </w:rPr>
        <w:t>deux cent quarante</w:t>
      </w:r>
      <w:r w:rsidRPr="00234E4B">
        <w:rPr>
          <w:rFonts w:ascii="Marianne" w:hAnsi="Marianne" w:cs="Arial"/>
          <w:b/>
          <w:sz w:val="18"/>
          <w:szCs w:val="18"/>
        </w:rPr>
        <w:t xml:space="preserve"> (</w:t>
      </w:r>
      <w:r w:rsidR="00680C08">
        <w:rPr>
          <w:rFonts w:ascii="Marianne" w:hAnsi="Marianne" w:cs="Arial"/>
          <w:b/>
          <w:sz w:val="18"/>
          <w:szCs w:val="18"/>
        </w:rPr>
        <w:t>24</w:t>
      </w:r>
      <w:r w:rsidRPr="00234E4B">
        <w:rPr>
          <w:rFonts w:ascii="Marianne" w:hAnsi="Marianne" w:cs="Arial"/>
          <w:b/>
          <w:sz w:val="18"/>
          <w:szCs w:val="18"/>
        </w:rPr>
        <w:t>0) jours</w:t>
      </w:r>
      <w:r w:rsidRPr="00234E4B">
        <w:rPr>
          <w:rFonts w:ascii="Marianne" w:hAnsi="Marianne" w:cs="Arial"/>
          <w:sz w:val="18"/>
          <w:szCs w:val="18"/>
        </w:rPr>
        <w:t xml:space="preserve"> à compter de la date limite de remise des offres fixée par le règlement de la consultation.</w:t>
      </w:r>
    </w:p>
    <w:p w14:paraId="35F43811" w14:textId="77777777" w:rsidR="00550ABA" w:rsidRPr="00513FF3" w:rsidRDefault="00FA630D" w:rsidP="00550ABA">
      <w:pPr>
        <w:pStyle w:val="Titre1"/>
        <w:spacing w:before="120" w:after="0"/>
        <w:ind w:left="431" w:hanging="431"/>
        <w:rPr>
          <w:rFonts w:ascii="Calibri" w:hAnsi="Calibri" w:cs="Arial"/>
          <w:sz w:val="28"/>
          <w:szCs w:val="28"/>
        </w:rPr>
      </w:pPr>
      <w:r w:rsidRPr="00513FF3">
        <w:rPr>
          <w:rFonts w:ascii="Calibri" w:hAnsi="Calibri"/>
        </w:rPr>
        <w:br w:type="page"/>
      </w:r>
      <w:bookmarkStart w:id="10" w:name="__RefHeading__118_930907590"/>
      <w:bookmarkStart w:id="11" w:name="_Toc453601176"/>
      <w:bookmarkStart w:id="12" w:name="_Toc291605318"/>
      <w:bookmarkStart w:id="13" w:name="_Toc291606966"/>
      <w:bookmarkEnd w:id="10"/>
      <w:r w:rsidR="00550ABA" w:rsidRPr="00513FF3">
        <w:rPr>
          <w:rFonts w:ascii="Calibri" w:hAnsi="Calibri" w:cs="Arial"/>
          <w:sz w:val="28"/>
          <w:szCs w:val="28"/>
        </w:rPr>
        <w:lastRenderedPageBreak/>
        <w:t>Article 2 : Objet du marché</w:t>
      </w:r>
      <w:bookmarkEnd w:id="11"/>
    </w:p>
    <w:p w14:paraId="7517C009" w14:textId="77777777" w:rsidR="00550ABA" w:rsidRPr="00513FF3" w:rsidRDefault="00550ABA" w:rsidP="00550ABA">
      <w:pPr>
        <w:jc w:val="both"/>
        <w:rPr>
          <w:rFonts w:ascii="Calibri" w:hAnsi="Calibri" w:cs="Arial"/>
        </w:rPr>
      </w:pPr>
    </w:p>
    <w:p w14:paraId="2B2F0DA3" w14:textId="28612EFF" w:rsidR="00550ABA" w:rsidRPr="00513FF3" w:rsidRDefault="00550ABA" w:rsidP="00550ABA">
      <w:pPr>
        <w:jc w:val="both"/>
        <w:rPr>
          <w:rFonts w:ascii="Calibri" w:hAnsi="Calibri" w:cs="Arial"/>
        </w:rPr>
      </w:pPr>
      <w:r w:rsidRPr="00513FF3">
        <w:rPr>
          <w:rFonts w:ascii="Calibri" w:hAnsi="Calibri" w:cs="Arial"/>
        </w:rPr>
        <w:t xml:space="preserve">Le présent marché a pour objet </w:t>
      </w:r>
      <w:r w:rsidR="00762B4F" w:rsidRPr="00513FF3">
        <w:rPr>
          <w:rFonts w:ascii="Calibri" w:hAnsi="Calibri" w:cs="Arial"/>
        </w:rPr>
        <w:t xml:space="preserve">la souscription de police d’assurance construction pour </w:t>
      </w:r>
      <w:r w:rsidR="005A56F1" w:rsidRPr="00513FF3">
        <w:rPr>
          <w:rFonts w:ascii="Calibri" w:hAnsi="Calibri"/>
        </w:rPr>
        <w:t>l</w:t>
      </w:r>
      <w:r w:rsidR="005A56F1">
        <w:rPr>
          <w:rFonts w:ascii="Calibri" w:hAnsi="Calibri"/>
        </w:rPr>
        <w:t>’o</w:t>
      </w:r>
      <w:r w:rsidR="005A56F1" w:rsidRPr="00AC139B">
        <w:rPr>
          <w:rFonts w:ascii="Calibri" w:hAnsi="Calibri"/>
        </w:rPr>
        <w:t xml:space="preserve">pération de restructuration </w:t>
      </w:r>
      <w:r w:rsidR="002446E5" w:rsidRPr="002446E5">
        <w:rPr>
          <w:rFonts w:ascii="Calibri" w:hAnsi="Calibri"/>
        </w:rPr>
        <w:t>du bâtiment B5</w:t>
      </w:r>
      <w:r w:rsidR="005A56F1">
        <w:rPr>
          <w:rFonts w:ascii="Calibri" w:hAnsi="Calibri"/>
        </w:rPr>
        <w:t xml:space="preserve"> du</w:t>
      </w:r>
      <w:r w:rsidR="005A56F1" w:rsidRPr="00AC139B">
        <w:rPr>
          <w:rFonts w:ascii="Calibri" w:hAnsi="Calibri"/>
        </w:rPr>
        <w:t xml:space="preserve"> Palais de Justice de l’Ile de la Cité</w:t>
      </w:r>
      <w:r w:rsidR="005A56F1">
        <w:rPr>
          <w:rFonts w:ascii="Calibri" w:hAnsi="Calibri"/>
        </w:rPr>
        <w:t xml:space="preserve"> </w:t>
      </w:r>
      <w:r w:rsidRPr="00513FF3">
        <w:rPr>
          <w:rFonts w:ascii="Calibri" w:hAnsi="Calibri" w:cs="Arial"/>
        </w:rPr>
        <w:t>:</w:t>
      </w:r>
    </w:p>
    <w:p w14:paraId="472ADD23" w14:textId="77777777" w:rsidR="00762B4F" w:rsidRPr="00513FF3" w:rsidRDefault="00762B4F" w:rsidP="00550ABA">
      <w:pPr>
        <w:jc w:val="both"/>
        <w:rPr>
          <w:rFonts w:ascii="Calibri" w:hAnsi="Calibri" w:cs="Arial"/>
        </w:rPr>
      </w:pPr>
    </w:p>
    <w:p w14:paraId="52726706" w14:textId="7F8B4A9A" w:rsidR="00550ABA" w:rsidRPr="00E26F05" w:rsidRDefault="00762B4F" w:rsidP="00550ABA">
      <w:pPr>
        <w:numPr>
          <w:ilvl w:val="0"/>
          <w:numId w:val="16"/>
        </w:numPr>
        <w:tabs>
          <w:tab w:val="left" w:pos="567"/>
        </w:tabs>
        <w:ind w:left="567" w:hanging="207"/>
        <w:jc w:val="both"/>
        <w:rPr>
          <w:rFonts w:ascii="Calibri" w:hAnsi="Calibri" w:cs="Arial"/>
          <w:b/>
          <w:bCs/>
        </w:rPr>
      </w:pPr>
      <w:r w:rsidRPr="00E26F05">
        <w:rPr>
          <w:rFonts w:ascii="Calibri" w:hAnsi="Calibri" w:cs="Arial"/>
          <w:b/>
          <w:bCs/>
        </w:rPr>
        <w:t>Lot 1 : Tous Risques Chantier</w:t>
      </w:r>
      <w:r w:rsidR="007C1943" w:rsidRPr="00E26F05">
        <w:rPr>
          <w:rFonts w:ascii="Calibri" w:hAnsi="Calibri" w:cs="Arial"/>
          <w:b/>
          <w:bCs/>
        </w:rPr>
        <w:t xml:space="preserve"> </w:t>
      </w:r>
      <w:r w:rsidR="002446E5">
        <w:rPr>
          <w:rFonts w:ascii="Calibri" w:hAnsi="Calibri" w:cs="Arial"/>
          <w:b/>
          <w:bCs/>
        </w:rPr>
        <w:t xml:space="preserve">(TRC) </w:t>
      </w:r>
      <w:r w:rsidR="00560F84" w:rsidRPr="007950D5">
        <w:rPr>
          <w:rFonts w:ascii="Calibri" w:hAnsi="Calibri" w:cs="Arial"/>
          <w:b/>
          <w:bCs/>
        </w:rPr>
        <w:t xml:space="preserve">avec </w:t>
      </w:r>
      <w:r w:rsidR="00560F84" w:rsidRPr="00151D1A">
        <w:rPr>
          <w:rFonts w:ascii="Calibri" w:hAnsi="Calibri" w:cs="Arial"/>
          <w:b/>
          <w:bCs/>
        </w:rPr>
        <w:t>PSE obligatoire</w:t>
      </w:r>
      <w:r w:rsidR="00552CE7" w:rsidRPr="007950D5">
        <w:rPr>
          <w:rFonts w:ascii="Calibri" w:hAnsi="Calibri" w:cs="Arial"/>
          <w:b/>
          <w:bCs/>
        </w:rPr>
        <w:t xml:space="preserve"> :</w:t>
      </w:r>
      <w:r w:rsidR="007C1943" w:rsidRPr="00E26F05">
        <w:rPr>
          <w:rFonts w:ascii="Calibri" w:hAnsi="Calibri" w:cs="Arial"/>
          <w:b/>
          <w:bCs/>
        </w:rPr>
        <w:t xml:space="preserve"> Responsabilité Civile Maitre d’Ouvrage</w:t>
      </w:r>
      <w:r w:rsidRPr="00E26F05">
        <w:rPr>
          <w:rFonts w:ascii="Calibri" w:hAnsi="Calibri" w:cs="Arial"/>
          <w:b/>
          <w:bCs/>
        </w:rPr>
        <w:t xml:space="preserve"> </w:t>
      </w:r>
    </w:p>
    <w:p w14:paraId="4F6CF22D" w14:textId="77777777" w:rsidR="00550ABA" w:rsidRDefault="00550ABA" w:rsidP="00550ABA">
      <w:pPr>
        <w:jc w:val="both"/>
        <w:rPr>
          <w:rFonts w:ascii="Calibri" w:hAnsi="Calibri" w:cs="Arial"/>
        </w:rPr>
      </w:pPr>
    </w:p>
    <w:p w14:paraId="3291A1A3" w14:textId="77777777" w:rsidR="00C07B41" w:rsidRPr="00513FF3" w:rsidRDefault="00C07B41" w:rsidP="00550ABA">
      <w:pPr>
        <w:jc w:val="both"/>
        <w:rPr>
          <w:rFonts w:ascii="Calibri" w:hAnsi="Calibri" w:cs="Arial"/>
        </w:rPr>
      </w:pPr>
    </w:p>
    <w:p w14:paraId="17F2BA64" w14:textId="77777777" w:rsidR="00550ABA" w:rsidRPr="00513FF3" w:rsidRDefault="00550ABA" w:rsidP="00550ABA">
      <w:pPr>
        <w:pStyle w:val="Titre1"/>
        <w:spacing w:before="120" w:after="0"/>
        <w:ind w:left="431" w:hanging="431"/>
        <w:rPr>
          <w:rFonts w:ascii="Calibri" w:hAnsi="Calibri" w:cs="Arial"/>
          <w:sz w:val="28"/>
          <w:szCs w:val="28"/>
        </w:rPr>
      </w:pPr>
      <w:bookmarkStart w:id="14" w:name="_Toc453601177"/>
      <w:r w:rsidRPr="00513FF3">
        <w:rPr>
          <w:rFonts w:ascii="Calibri" w:hAnsi="Calibri" w:cs="Arial"/>
          <w:sz w:val="28"/>
          <w:szCs w:val="28"/>
        </w:rPr>
        <w:t>Article 3 : Pièces constitutives du marché</w:t>
      </w:r>
      <w:bookmarkEnd w:id="14"/>
    </w:p>
    <w:p w14:paraId="55E54F71" w14:textId="77777777" w:rsidR="00D60073" w:rsidRPr="00513FF3" w:rsidRDefault="00D60073" w:rsidP="00550ABA">
      <w:pPr>
        <w:jc w:val="both"/>
        <w:rPr>
          <w:rFonts w:ascii="Calibri" w:hAnsi="Calibri" w:cs="Arial"/>
        </w:rPr>
      </w:pPr>
    </w:p>
    <w:p w14:paraId="4AB97A85" w14:textId="0A8D4119" w:rsidR="00E30D5F" w:rsidRPr="002446E5" w:rsidRDefault="00E30D5F" w:rsidP="002446E5">
      <w:pPr>
        <w:ind w:left="289" w:firstLine="845"/>
        <w:jc w:val="both"/>
        <w:rPr>
          <w:rFonts w:ascii="Calibri" w:hAnsi="Calibri" w:cs="Arial"/>
          <w:b/>
          <w:u w:val="single"/>
        </w:rPr>
      </w:pPr>
      <w:r w:rsidRPr="002446E5">
        <w:rPr>
          <w:rFonts w:ascii="Calibri" w:hAnsi="Calibri" w:cs="Arial"/>
          <w:b/>
          <w:u w:val="single"/>
        </w:rPr>
        <w:t>3.1- Pièces générales</w:t>
      </w:r>
    </w:p>
    <w:p w14:paraId="480C85B6" w14:textId="77777777" w:rsidR="00E30D5F" w:rsidRDefault="00E30D5F" w:rsidP="00762B4F">
      <w:pPr>
        <w:jc w:val="both"/>
        <w:rPr>
          <w:rFonts w:ascii="Calibri" w:hAnsi="Calibri" w:cs="Arial"/>
        </w:rPr>
      </w:pPr>
    </w:p>
    <w:p w14:paraId="592575F8" w14:textId="77777777" w:rsidR="00762B4F" w:rsidRDefault="00762B4F" w:rsidP="00762B4F">
      <w:pPr>
        <w:jc w:val="both"/>
        <w:rPr>
          <w:rFonts w:ascii="Calibri" w:hAnsi="Calibri" w:cs="Arial"/>
        </w:rPr>
      </w:pPr>
      <w:r w:rsidRPr="00762B4F">
        <w:rPr>
          <w:rFonts w:ascii="Calibri" w:hAnsi="Calibri" w:cs="Arial"/>
        </w:rPr>
        <w:t>Les pièces constitutives du marché sont les suivantes par ordre de priorité :</w:t>
      </w:r>
    </w:p>
    <w:p w14:paraId="0D2B95B8" w14:textId="77777777" w:rsidR="00762B4F" w:rsidRPr="00762B4F" w:rsidRDefault="00762B4F" w:rsidP="00762B4F">
      <w:pPr>
        <w:jc w:val="both"/>
        <w:rPr>
          <w:rFonts w:ascii="Calibri" w:hAnsi="Calibri" w:cs="Arial"/>
        </w:rPr>
      </w:pPr>
    </w:p>
    <w:p w14:paraId="5C1B7987" w14:textId="319AF777" w:rsidR="00762B4F" w:rsidRPr="00762B4F" w:rsidRDefault="00762B4F" w:rsidP="00762B4F">
      <w:pPr>
        <w:numPr>
          <w:ilvl w:val="0"/>
          <w:numId w:val="28"/>
        </w:numPr>
        <w:jc w:val="both"/>
        <w:rPr>
          <w:rFonts w:ascii="Calibri" w:hAnsi="Calibri" w:cs="Arial"/>
        </w:rPr>
      </w:pPr>
      <w:r w:rsidRPr="00762B4F">
        <w:rPr>
          <w:rFonts w:ascii="Calibri" w:hAnsi="Calibri" w:cs="Arial"/>
        </w:rPr>
        <w:t xml:space="preserve">L’acte d’engagement (AE) et ses </w:t>
      </w:r>
      <w:r>
        <w:rPr>
          <w:rFonts w:ascii="Calibri" w:hAnsi="Calibri" w:cs="Arial"/>
        </w:rPr>
        <w:t xml:space="preserve">éventuelles </w:t>
      </w:r>
      <w:r w:rsidRPr="00762B4F">
        <w:rPr>
          <w:rFonts w:ascii="Calibri" w:hAnsi="Calibri" w:cs="Arial"/>
        </w:rPr>
        <w:t xml:space="preserve">annexes, </w:t>
      </w:r>
    </w:p>
    <w:p w14:paraId="25120709" w14:textId="6DE1ED03" w:rsidR="00762B4F" w:rsidRPr="00762B4F" w:rsidRDefault="00762B4F" w:rsidP="00762B4F">
      <w:pPr>
        <w:numPr>
          <w:ilvl w:val="0"/>
          <w:numId w:val="28"/>
        </w:numPr>
        <w:jc w:val="both"/>
        <w:rPr>
          <w:rFonts w:ascii="Calibri" w:hAnsi="Calibri" w:cs="Arial"/>
        </w:rPr>
      </w:pPr>
      <w:r w:rsidRPr="00762B4F">
        <w:rPr>
          <w:rFonts w:ascii="Calibri" w:hAnsi="Calibri" w:cs="Arial"/>
        </w:rPr>
        <w:t>Le cahier des clauses administratives particulières (C.C.A.P.)</w:t>
      </w:r>
      <w:r w:rsidR="0095113F">
        <w:rPr>
          <w:rFonts w:ascii="Calibri" w:hAnsi="Calibri" w:cs="Arial"/>
        </w:rPr>
        <w:t xml:space="preserve"> et son annexe 1 (description de l’opération)</w:t>
      </w:r>
      <w:r w:rsidR="00151D1A">
        <w:rPr>
          <w:rFonts w:ascii="Calibri" w:hAnsi="Calibri" w:cs="Arial"/>
        </w:rPr>
        <w:t>,</w:t>
      </w:r>
    </w:p>
    <w:p w14:paraId="3FA4B9B0" w14:textId="20462EE9" w:rsidR="00762B4F" w:rsidRPr="00762B4F" w:rsidRDefault="00762B4F" w:rsidP="00762B4F">
      <w:pPr>
        <w:numPr>
          <w:ilvl w:val="0"/>
          <w:numId w:val="28"/>
        </w:numPr>
        <w:jc w:val="both"/>
        <w:rPr>
          <w:rFonts w:ascii="Calibri" w:hAnsi="Calibri" w:cs="Arial"/>
        </w:rPr>
      </w:pPr>
      <w:r w:rsidRPr="00762B4F">
        <w:rPr>
          <w:rFonts w:ascii="Calibri" w:hAnsi="Calibri" w:cs="Arial"/>
        </w:rPr>
        <w:t>Le</w:t>
      </w:r>
      <w:r w:rsidR="00E1031A">
        <w:rPr>
          <w:rFonts w:ascii="Calibri" w:hAnsi="Calibri" w:cs="Arial"/>
        </w:rPr>
        <w:t xml:space="preserve"> </w:t>
      </w:r>
      <w:r w:rsidRPr="00762B4F">
        <w:rPr>
          <w:rFonts w:ascii="Calibri" w:hAnsi="Calibri" w:cs="Arial"/>
        </w:rPr>
        <w:t>cahier des clauses techniques particulières (C.C.T.P.)</w:t>
      </w:r>
      <w:r w:rsidR="00254C70">
        <w:rPr>
          <w:rFonts w:ascii="Calibri" w:hAnsi="Calibri" w:cs="Arial"/>
        </w:rPr>
        <w:t xml:space="preserve"> du </w:t>
      </w:r>
      <w:r w:rsidR="00254C70" w:rsidRPr="002446E5">
        <w:rPr>
          <w:rFonts w:ascii="Calibri" w:hAnsi="Calibri" w:cs="Arial"/>
          <w:b/>
          <w:bCs/>
        </w:rPr>
        <w:t>lot 1 TRC</w:t>
      </w:r>
      <w:r w:rsidR="00530774">
        <w:rPr>
          <w:rFonts w:ascii="Calibri" w:hAnsi="Calibri" w:cs="Arial"/>
        </w:rPr>
        <w:t>,</w:t>
      </w:r>
    </w:p>
    <w:p w14:paraId="2D74717A" w14:textId="0AB6A95E" w:rsidR="00762B4F" w:rsidRPr="00762B4F" w:rsidRDefault="00762B4F" w:rsidP="00762B4F">
      <w:pPr>
        <w:numPr>
          <w:ilvl w:val="0"/>
          <w:numId w:val="28"/>
        </w:numPr>
        <w:jc w:val="both"/>
        <w:rPr>
          <w:rFonts w:ascii="Calibri" w:hAnsi="Calibri" w:cs="Arial"/>
        </w:rPr>
      </w:pPr>
      <w:r w:rsidRPr="00762B4F">
        <w:rPr>
          <w:rFonts w:ascii="Calibri" w:hAnsi="Calibri" w:cs="Arial"/>
        </w:rPr>
        <w:t>L</w:t>
      </w:r>
      <w:r w:rsidR="0095113F">
        <w:rPr>
          <w:rFonts w:ascii="Calibri" w:hAnsi="Calibri" w:cs="Arial"/>
        </w:rPr>
        <w:t xml:space="preserve">e mémoire technique </w:t>
      </w:r>
      <w:r w:rsidRPr="00762B4F">
        <w:rPr>
          <w:rFonts w:ascii="Calibri" w:hAnsi="Calibri" w:cs="Arial"/>
        </w:rPr>
        <w:t>du titulaire, pour chacun des lots (</w:t>
      </w:r>
      <w:r w:rsidRPr="001E08F7">
        <w:rPr>
          <w:rFonts w:ascii="Calibri" w:hAnsi="Calibri" w:cs="Arial"/>
          <w:i/>
        </w:rPr>
        <w:t>les dispositions ne sont contractuelles que si elles vont au-delà des prescriptions des cahiers des charges</w:t>
      </w:r>
      <w:r w:rsidRPr="00762B4F">
        <w:rPr>
          <w:rFonts w:ascii="Calibri" w:hAnsi="Calibri" w:cs="Arial"/>
        </w:rPr>
        <w:t>)</w:t>
      </w:r>
      <w:r w:rsidR="00151D1A">
        <w:rPr>
          <w:rFonts w:ascii="Calibri" w:hAnsi="Calibri" w:cs="Arial"/>
        </w:rPr>
        <w:t>,</w:t>
      </w:r>
    </w:p>
    <w:p w14:paraId="6732154F" w14:textId="09671AFE" w:rsidR="00762B4F" w:rsidRPr="00762B4F" w:rsidRDefault="007C1943" w:rsidP="00762B4F">
      <w:pPr>
        <w:numPr>
          <w:ilvl w:val="0"/>
          <w:numId w:val="28"/>
        </w:numPr>
        <w:jc w:val="both"/>
        <w:rPr>
          <w:rFonts w:ascii="Calibri" w:hAnsi="Calibri" w:cs="Arial"/>
        </w:rPr>
      </w:pPr>
      <w:r>
        <w:rPr>
          <w:rFonts w:ascii="Calibri" w:hAnsi="Calibri" w:cs="Arial"/>
        </w:rPr>
        <w:t>Les conditions particulières et conditions générales de l’assureur, pour leurs dispositions non contraires au cahier des charges</w:t>
      </w:r>
      <w:ins w:id="15" w:author="VIGNAL Julie" w:date="2025-10-14T13:48:00Z" w16du:dateUtc="2025-10-14T11:48:00Z">
        <w:r w:rsidR="008F1F20">
          <w:rPr>
            <w:rFonts w:ascii="Calibri" w:hAnsi="Calibri" w:cs="Arial"/>
          </w:rPr>
          <w:t xml:space="preserve"> (CCTP et CCAP). </w:t>
        </w:r>
      </w:ins>
    </w:p>
    <w:p w14:paraId="1D800F49" w14:textId="77777777" w:rsidR="00E30D5F" w:rsidRDefault="00E30D5F" w:rsidP="00E30D5F">
      <w:pPr>
        <w:jc w:val="both"/>
        <w:rPr>
          <w:rFonts w:ascii="Calibri" w:hAnsi="Calibri" w:cs="Arial"/>
        </w:rPr>
      </w:pPr>
    </w:p>
    <w:p w14:paraId="54D7138C" w14:textId="71403A61" w:rsidR="00E30D5F" w:rsidRPr="002446E5" w:rsidRDefault="00E30D5F" w:rsidP="002446E5">
      <w:pPr>
        <w:ind w:firstLine="1134"/>
        <w:jc w:val="both"/>
        <w:rPr>
          <w:rFonts w:ascii="Calibri" w:hAnsi="Calibri" w:cs="Arial"/>
          <w:b/>
          <w:u w:val="single"/>
        </w:rPr>
      </w:pPr>
      <w:r w:rsidRPr="002446E5">
        <w:rPr>
          <w:rFonts w:ascii="Calibri" w:hAnsi="Calibri" w:cs="Arial"/>
          <w:b/>
          <w:u w:val="single"/>
        </w:rPr>
        <w:t>3.2- Pièces particulières</w:t>
      </w:r>
    </w:p>
    <w:p w14:paraId="5A15CC42" w14:textId="77777777" w:rsidR="00E30D5F" w:rsidRPr="00762B4F" w:rsidRDefault="00E30D5F" w:rsidP="00E30D5F">
      <w:pPr>
        <w:jc w:val="both"/>
        <w:rPr>
          <w:rFonts w:ascii="Calibri" w:hAnsi="Calibri" w:cs="Arial"/>
        </w:rPr>
      </w:pPr>
    </w:p>
    <w:p w14:paraId="67F31972" w14:textId="08233E52" w:rsidR="00762B4F" w:rsidRPr="00513FF3" w:rsidRDefault="00762B4F" w:rsidP="00762B4F">
      <w:pPr>
        <w:numPr>
          <w:ilvl w:val="0"/>
          <w:numId w:val="28"/>
        </w:numPr>
        <w:jc w:val="both"/>
        <w:rPr>
          <w:rFonts w:ascii="Calibri" w:hAnsi="Calibri" w:cs="Arial"/>
        </w:rPr>
      </w:pPr>
      <w:r w:rsidRPr="00762B4F">
        <w:rPr>
          <w:rFonts w:ascii="Calibri" w:hAnsi="Calibri" w:cs="Arial"/>
        </w:rPr>
        <w:t xml:space="preserve">Le cahier des clauses administratives générales (C.C.A.G.) applicables aux marchés publics de fournitures courantes et de services, approuvé par l’arrêté du </w:t>
      </w:r>
      <w:r w:rsidR="00E30D5F">
        <w:rPr>
          <w:rFonts w:ascii="Calibri" w:hAnsi="Calibri" w:cs="Arial"/>
        </w:rPr>
        <w:t>30 mars 2021</w:t>
      </w:r>
      <w:ins w:id="16" w:author="VIGNAL Julie" w:date="2025-10-14T13:48:00Z" w16du:dateUtc="2025-10-14T11:48:00Z">
        <w:r w:rsidR="008F1F20">
          <w:rPr>
            <w:rFonts w:ascii="Calibri" w:hAnsi="Calibri" w:cs="Arial"/>
          </w:rPr>
          <w:t>.</w:t>
        </w:r>
      </w:ins>
    </w:p>
    <w:p w14:paraId="74240FDD" w14:textId="77777777" w:rsidR="00762B4F" w:rsidRPr="00513FF3" w:rsidRDefault="00762B4F" w:rsidP="00550ABA">
      <w:pPr>
        <w:jc w:val="both"/>
        <w:rPr>
          <w:rFonts w:ascii="Calibri" w:hAnsi="Calibri" w:cs="Arial"/>
        </w:rPr>
      </w:pPr>
    </w:p>
    <w:p w14:paraId="26818F3E" w14:textId="77777777" w:rsidR="00D60073" w:rsidRDefault="00D60073" w:rsidP="00550ABA">
      <w:pPr>
        <w:jc w:val="both"/>
        <w:rPr>
          <w:rFonts w:ascii="Calibri" w:hAnsi="Calibri" w:cs="Arial"/>
        </w:rPr>
      </w:pPr>
      <w:r w:rsidRPr="00513FF3">
        <w:rPr>
          <w:rFonts w:ascii="Calibri" w:hAnsi="Calibri" w:cs="Arial"/>
        </w:rPr>
        <w:t>En cas de contradiction</w:t>
      </w:r>
      <w:r w:rsidR="00C07B41" w:rsidRPr="00513FF3">
        <w:rPr>
          <w:rFonts w:ascii="Calibri" w:hAnsi="Calibri" w:cs="Arial"/>
        </w:rPr>
        <w:t xml:space="preserve">, les </w:t>
      </w:r>
      <w:r w:rsidRPr="00513FF3">
        <w:rPr>
          <w:rFonts w:ascii="Calibri" w:hAnsi="Calibri" w:cs="Arial"/>
        </w:rPr>
        <w:t>stipulation</w:t>
      </w:r>
      <w:r w:rsidR="00C07B41" w:rsidRPr="00513FF3">
        <w:rPr>
          <w:rFonts w:ascii="Calibri" w:hAnsi="Calibri" w:cs="Arial"/>
        </w:rPr>
        <w:t>s de la pièce prioritaire</w:t>
      </w:r>
      <w:r w:rsidR="00057537" w:rsidRPr="00513FF3">
        <w:rPr>
          <w:rFonts w:ascii="Calibri" w:hAnsi="Calibri" w:cs="Arial"/>
        </w:rPr>
        <w:t>, selon l’ordre ci-dessus,</w:t>
      </w:r>
      <w:r w:rsidR="00C07B41" w:rsidRPr="00513FF3">
        <w:rPr>
          <w:rFonts w:ascii="Calibri" w:hAnsi="Calibri" w:cs="Arial"/>
        </w:rPr>
        <w:t xml:space="preserve"> prévalent.</w:t>
      </w:r>
    </w:p>
    <w:p w14:paraId="1193A992" w14:textId="77777777" w:rsidR="004153C2" w:rsidRDefault="004153C2" w:rsidP="00550ABA">
      <w:pPr>
        <w:jc w:val="both"/>
        <w:rPr>
          <w:rFonts w:ascii="Calibri" w:hAnsi="Calibri" w:cs="Arial"/>
        </w:rPr>
      </w:pPr>
    </w:p>
    <w:p w14:paraId="28638205" w14:textId="6FDE1ED8" w:rsidR="004153C2" w:rsidRPr="004153C2" w:rsidRDefault="004153C2" w:rsidP="004153C2">
      <w:pPr>
        <w:jc w:val="both"/>
        <w:rPr>
          <w:rFonts w:ascii="Calibri" w:hAnsi="Calibri" w:cs="Arial"/>
        </w:rPr>
      </w:pPr>
      <w:r w:rsidRPr="004153C2">
        <w:rPr>
          <w:rFonts w:ascii="Calibri" w:hAnsi="Calibri" w:cs="Arial"/>
        </w:rPr>
        <w:t xml:space="preserve">L’ensemble des dispositions du cahier des clauses particulières constitue les conventions particulières au contrat d’assurances. Ces dispositions dérogent à toutes les conditions d’assurance (générales, particulières, spéciales…) émises par l’assureur dans le cadre du présent marché et s’appliqueront par conséquent en priorité. Les présentes clauses particulières font partie intégrante du contrat et prévalent sur les conditions générales éventuellement annexées. Cependant, les conditions particulières dérogent uniquement pour ce qu’elles ont de plus favorable pour l’assuré aux conditions générales et conventions spéciales. </w:t>
      </w:r>
    </w:p>
    <w:p w14:paraId="7ADAB6F4" w14:textId="4F3437F6" w:rsidR="004153C2" w:rsidRPr="00513FF3" w:rsidRDefault="004153C2" w:rsidP="004153C2">
      <w:pPr>
        <w:jc w:val="both"/>
        <w:rPr>
          <w:rFonts w:ascii="Calibri" w:hAnsi="Calibri" w:cs="Arial"/>
        </w:rPr>
      </w:pPr>
      <w:r w:rsidRPr="004153C2">
        <w:rPr>
          <w:rFonts w:ascii="Calibri" w:hAnsi="Calibri" w:cs="Arial"/>
        </w:rPr>
        <w:t>Les informations relatives à l’identification du chantier et du dossier technique sont fournies par l’</w:t>
      </w:r>
      <w:r>
        <w:rPr>
          <w:rFonts w:ascii="Calibri" w:hAnsi="Calibri" w:cs="Arial"/>
        </w:rPr>
        <w:t>APIJ</w:t>
      </w:r>
      <w:r w:rsidRPr="004153C2">
        <w:rPr>
          <w:rFonts w:ascii="Calibri" w:hAnsi="Calibri" w:cs="Arial"/>
        </w:rPr>
        <w:t>. Le titulaire est réputé avoir eu connaissance de tout renseignement nécessaire à une juste appréciation des risques par la transmission de ces pièces.</w:t>
      </w:r>
    </w:p>
    <w:p w14:paraId="5360FE09" w14:textId="77777777" w:rsidR="00C07B41" w:rsidRPr="00513FF3" w:rsidRDefault="00C07B41" w:rsidP="00C07B41">
      <w:pPr>
        <w:jc w:val="both"/>
        <w:rPr>
          <w:rFonts w:ascii="Calibri" w:hAnsi="Calibri" w:cs="Arial"/>
        </w:rPr>
      </w:pPr>
    </w:p>
    <w:p w14:paraId="4AFE882B" w14:textId="77777777" w:rsidR="00C07B41" w:rsidRPr="00513FF3" w:rsidRDefault="00C07B41" w:rsidP="00C07B41">
      <w:pPr>
        <w:pStyle w:val="Titre1"/>
        <w:spacing w:before="120" w:after="0"/>
        <w:ind w:left="431" w:hanging="431"/>
        <w:rPr>
          <w:rFonts w:ascii="Calibri" w:hAnsi="Calibri" w:cs="Arial"/>
          <w:sz w:val="28"/>
          <w:szCs w:val="28"/>
        </w:rPr>
      </w:pPr>
      <w:bookmarkStart w:id="17" w:name="_Toc453601178"/>
      <w:r w:rsidRPr="00513FF3">
        <w:rPr>
          <w:rFonts w:ascii="Calibri" w:hAnsi="Calibri" w:cs="Arial"/>
          <w:sz w:val="28"/>
          <w:szCs w:val="28"/>
        </w:rPr>
        <w:t>Article 4 : Assiette de</w:t>
      </w:r>
      <w:r w:rsidR="00F735D1" w:rsidRPr="00513FF3">
        <w:rPr>
          <w:rFonts w:ascii="Calibri" w:hAnsi="Calibri" w:cs="Arial"/>
          <w:sz w:val="28"/>
          <w:szCs w:val="28"/>
        </w:rPr>
        <w:t>s</w:t>
      </w:r>
      <w:r w:rsidR="00C35A2B" w:rsidRPr="00513FF3">
        <w:rPr>
          <w:rFonts w:ascii="Calibri" w:hAnsi="Calibri" w:cs="Arial"/>
          <w:sz w:val="28"/>
          <w:szCs w:val="28"/>
        </w:rPr>
        <w:t xml:space="preserve"> </w:t>
      </w:r>
      <w:r w:rsidRPr="00513FF3">
        <w:rPr>
          <w:rFonts w:ascii="Calibri" w:hAnsi="Calibri" w:cs="Arial"/>
          <w:sz w:val="28"/>
          <w:szCs w:val="28"/>
        </w:rPr>
        <w:t>prime</w:t>
      </w:r>
      <w:r w:rsidR="00F735D1" w:rsidRPr="00513FF3">
        <w:rPr>
          <w:rFonts w:ascii="Calibri" w:hAnsi="Calibri" w:cs="Arial"/>
          <w:sz w:val="28"/>
          <w:szCs w:val="28"/>
        </w:rPr>
        <w:t>s</w:t>
      </w:r>
      <w:r w:rsidRPr="00513FF3">
        <w:rPr>
          <w:rFonts w:ascii="Calibri" w:hAnsi="Calibri" w:cs="Arial"/>
          <w:sz w:val="28"/>
          <w:szCs w:val="28"/>
        </w:rPr>
        <w:t xml:space="preserve"> d’assurance</w:t>
      </w:r>
      <w:bookmarkEnd w:id="17"/>
    </w:p>
    <w:p w14:paraId="21BABEDA" w14:textId="77777777" w:rsidR="00C07B41" w:rsidRPr="00513FF3" w:rsidRDefault="00C07B41" w:rsidP="00C07B41">
      <w:pPr>
        <w:jc w:val="both"/>
        <w:rPr>
          <w:rFonts w:ascii="Calibri" w:hAnsi="Calibri" w:cs="Arial"/>
        </w:rPr>
      </w:pPr>
    </w:p>
    <w:p w14:paraId="143873E2" w14:textId="77777777" w:rsidR="00D212AC" w:rsidRPr="00513FF3" w:rsidRDefault="00057537" w:rsidP="00C07B41">
      <w:pPr>
        <w:jc w:val="both"/>
        <w:rPr>
          <w:rFonts w:ascii="Calibri" w:hAnsi="Calibri" w:cs="Arial"/>
        </w:rPr>
      </w:pPr>
      <w:r w:rsidRPr="00513FF3">
        <w:rPr>
          <w:rFonts w:ascii="Calibri" w:hAnsi="Calibri" w:cs="Arial"/>
        </w:rPr>
        <w:t xml:space="preserve">L’assiette des primes d’assurance est </w:t>
      </w:r>
      <w:r w:rsidR="00762B4F" w:rsidRPr="00513FF3">
        <w:rPr>
          <w:rFonts w:ascii="Calibri" w:hAnsi="Calibri" w:cs="Arial"/>
        </w:rPr>
        <w:t xml:space="preserve">le </w:t>
      </w:r>
      <w:r w:rsidR="00762B4F" w:rsidRPr="00610403">
        <w:rPr>
          <w:rFonts w:ascii="Calibri" w:hAnsi="Calibri" w:cs="Arial"/>
          <w:b/>
          <w:bCs/>
        </w:rPr>
        <w:t>montant HT</w:t>
      </w:r>
      <w:r w:rsidR="00762B4F" w:rsidRPr="00513FF3">
        <w:rPr>
          <w:rFonts w:ascii="Calibri" w:hAnsi="Calibri" w:cs="Arial"/>
        </w:rPr>
        <w:t xml:space="preserve"> des travaux et honoraires de l’opération.</w:t>
      </w:r>
    </w:p>
    <w:p w14:paraId="54C271E7" w14:textId="77777777" w:rsidR="00057537" w:rsidRPr="00513FF3" w:rsidRDefault="00057537" w:rsidP="00C07B41">
      <w:pPr>
        <w:jc w:val="both"/>
        <w:rPr>
          <w:rFonts w:ascii="Calibri" w:hAnsi="Calibri" w:cs="Arial"/>
        </w:rPr>
      </w:pPr>
    </w:p>
    <w:p w14:paraId="42988BBA" w14:textId="66C4988A" w:rsidR="00C07B41" w:rsidRPr="00513FF3" w:rsidRDefault="00C07B41" w:rsidP="002446E5">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.1</w:t>
      </w:r>
      <w:r w:rsidRPr="00513FF3">
        <w:rPr>
          <w:rFonts w:ascii="Calibri" w:hAnsi="Calibri" w:cs="Arial"/>
          <w:b/>
          <w:u w:val="single"/>
        </w:rPr>
        <w:t>- Coût prévisionnel de l’opération</w:t>
      </w:r>
      <w:r w:rsidR="00234E4B">
        <w:rPr>
          <w:rFonts w:ascii="Calibri" w:hAnsi="Calibri" w:cs="Arial"/>
          <w:b/>
          <w:u w:val="single"/>
        </w:rPr>
        <w:t xml:space="preserve"> </w:t>
      </w:r>
      <w:r w:rsidR="00203A21">
        <w:rPr>
          <w:rFonts w:ascii="Calibri" w:hAnsi="Calibri" w:cs="Arial"/>
          <w:b/>
          <w:u w:val="single"/>
        </w:rPr>
        <w:t xml:space="preserve">– Tranche ferme </w:t>
      </w:r>
      <w:r w:rsidR="00234E4B">
        <w:rPr>
          <w:rFonts w:ascii="Calibri" w:hAnsi="Calibri" w:cs="Arial"/>
          <w:b/>
          <w:u w:val="single"/>
        </w:rPr>
        <w:t>(travaux correspondants aux lots 3, 4 - tranche ferme, 5, 6, 7, 8, 9, 10, 11 – tranche ferme, 12, 13, 14, et 15</w:t>
      </w:r>
      <w:proofErr w:type="gramStart"/>
      <w:r w:rsidR="00234E4B">
        <w:rPr>
          <w:rFonts w:ascii="Calibri" w:hAnsi="Calibri" w:cs="Arial"/>
          <w:b/>
          <w:u w:val="single"/>
        </w:rPr>
        <w:t xml:space="preserve">) </w:t>
      </w:r>
      <w:r w:rsidR="00D44374">
        <w:rPr>
          <w:rFonts w:ascii="Calibri" w:hAnsi="Calibri" w:cs="Arial"/>
          <w:b/>
          <w:u w:val="single"/>
        </w:rPr>
        <w:t xml:space="preserve"> (</w:t>
      </w:r>
      <w:proofErr w:type="gramEnd"/>
      <w:r w:rsidR="00D44374">
        <w:rPr>
          <w:rFonts w:ascii="Calibri" w:hAnsi="Calibri" w:cs="Arial"/>
          <w:b/>
          <w:u w:val="single"/>
        </w:rPr>
        <w:t xml:space="preserve">hors Tranches optionnelles 1 des lots de travaux 4 et 11) </w:t>
      </w:r>
    </w:p>
    <w:p w14:paraId="71352C1E" w14:textId="77777777" w:rsidR="00C07B41" w:rsidRPr="00513FF3" w:rsidRDefault="00C07B41" w:rsidP="00550ABA">
      <w:pPr>
        <w:jc w:val="both"/>
        <w:rPr>
          <w:rFonts w:ascii="Calibri" w:hAnsi="Calibri" w:cs="Arial"/>
        </w:rPr>
      </w:pPr>
    </w:p>
    <w:p w14:paraId="459AD6CA" w14:textId="18627F9E" w:rsidR="00356D75" w:rsidRPr="00513FF3" w:rsidRDefault="00356D75" w:rsidP="00356D75">
      <w:pPr>
        <w:jc w:val="both"/>
        <w:rPr>
          <w:rFonts w:ascii="Calibri" w:hAnsi="Calibri" w:cs="Arial"/>
          <w:b/>
          <w:strike/>
        </w:rPr>
      </w:pPr>
      <w:bookmarkStart w:id="18" w:name="_Hlk204764471"/>
      <w:r w:rsidRPr="00513FF3">
        <w:rPr>
          <w:rFonts w:ascii="Calibri" w:hAnsi="Calibri" w:cs="Arial"/>
        </w:rPr>
        <w:t xml:space="preserve">À la </w:t>
      </w:r>
      <w:r w:rsidRPr="00E17C92">
        <w:rPr>
          <w:rFonts w:ascii="Calibri" w:hAnsi="Calibri" w:cs="Arial"/>
        </w:rPr>
        <w:t>date de notification du marché, le Coût prévisionnel de l’opération déclaré est de</w:t>
      </w:r>
      <w:r w:rsidRPr="00E17C92">
        <w:rPr>
          <w:rFonts w:ascii="Calibri" w:hAnsi="Calibri" w:cs="Arial"/>
        </w:rPr>
        <w:br/>
      </w:r>
      <w:r w:rsidR="007950D5" w:rsidRPr="00E17C92">
        <w:rPr>
          <w:rFonts w:ascii="Calibri" w:hAnsi="Calibri" w:cs="Arial"/>
          <w:b/>
        </w:rPr>
        <w:t>1</w:t>
      </w:r>
      <w:r w:rsidR="00C50C9B" w:rsidRPr="00E17C92">
        <w:rPr>
          <w:rFonts w:ascii="Calibri" w:hAnsi="Calibri" w:cs="Arial"/>
          <w:b/>
        </w:rPr>
        <w:t xml:space="preserve">46 200 000 </w:t>
      </w:r>
      <w:r w:rsidRPr="00E17C92">
        <w:rPr>
          <w:rFonts w:ascii="Calibri" w:hAnsi="Calibri" w:cs="Arial"/>
          <w:b/>
        </w:rPr>
        <w:t>€ HT</w:t>
      </w:r>
      <w:r w:rsidRPr="00E17C92">
        <w:rPr>
          <w:rFonts w:ascii="Calibri" w:hAnsi="Calibri" w:cs="Arial"/>
        </w:rPr>
        <w:t xml:space="preserve"> soit </w:t>
      </w:r>
      <w:r w:rsidR="00C50C9B" w:rsidRPr="00E17C92">
        <w:rPr>
          <w:rFonts w:ascii="Calibri" w:hAnsi="Calibri" w:cs="Arial"/>
          <w:b/>
          <w:bCs/>
        </w:rPr>
        <w:t xml:space="preserve">175 440 000 </w:t>
      </w:r>
      <w:r w:rsidRPr="00E17C92">
        <w:rPr>
          <w:rFonts w:ascii="Calibri" w:hAnsi="Calibri" w:cs="Arial"/>
          <w:b/>
          <w:bCs/>
        </w:rPr>
        <w:t>€ TTC</w:t>
      </w:r>
    </w:p>
    <w:p w14:paraId="602ED79A" w14:textId="77777777" w:rsidR="00356D75" w:rsidRDefault="00356D75" w:rsidP="00356D75">
      <w:pPr>
        <w:jc w:val="both"/>
        <w:rPr>
          <w:rFonts w:ascii="Calibri" w:hAnsi="Calibri" w:cs="Arial"/>
        </w:rPr>
      </w:pPr>
    </w:p>
    <w:p w14:paraId="00120F15" w14:textId="77777777" w:rsidR="00356D75" w:rsidRPr="00513FF3" w:rsidRDefault="00356D75" w:rsidP="00356D75">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356D75" w:rsidRPr="00513FF3" w14:paraId="2C19CE32" w14:textId="77777777" w:rsidTr="008303FD">
        <w:trPr>
          <w:trHeight w:val="285"/>
          <w:jc w:val="center"/>
        </w:trPr>
        <w:tc>
          <w:tcPr>
            <w:tcW w:w="1780" w:type="dxa"/>
            <w:tcBorders>
              <w:top w:val="nil"/>
              <w:left w:val="nil"/>
              <w:bottom w:val="nil"/>
              <w:right w:val="nil"/>
            </w:tcBorders>
            <w:noWrap/>
            <w:vAlign w:val="bottom"/>
            <w:hideMark/>
          </w:tcPr>
          <w:p w14:paraId="4FD94DD4" w14:textId="77777777" w:rsidR="00356D75" w:rsidRPr="00513FF3" w:rsidRDefault="00356D75" w:rsidP="008303FD">
            <w:pPr>
              <w:suppressAutoHyphens w:val="0"/>
              <w:rPr>
                <w:rFonts w:ascii="Calibri" w:hAnsi="Calibri" w:cs="Arial"/>
                <w:color w:val="000000"/>
                <w:lang w:eastAsia="fr-FR"/>
              </w:rPr>
            </w:pPr>
            <w:r w:rsidRPr="00513FF3">
              <w:rPr>
                <w:rFonts w:ascii="Calibri" w:hAnsi="Calibri" w:cs="Arial"/>
                <w:color w:val="000000"/>
                <w:lang w:eastAsia="fr-FR"/>
              </w:rPr>
              <w:t>Travaux :</w:t>
            </w:r>
          </w:p>
        </w:tc>
        <w:tc>
          <w:tcPr>
            <w:tcW w:w="2920" w:type="dxa"/>
            <w:tcBorders>
              <w:top w:val="nil"/>
              <w:left w:val="nil"/>
              <w:bottom w:val="nil"/>
              <w:right w:val="nil"/>
            </w:tcBorders>
            <w:noWrap/>
            <w:vAlign w:val="bottom"/>
            <w:hideMark/>
          </w:tcPr>
          <w:p w14:paraId="5E8B9681" w14:textId="6FC554D4" w:rsidR="00356D75" w:rsidRPr="00513FF3" w:rsidRDefault="00C50C9B" w:rsidP="008303FD">
            <w:pPr>
              <w:suppressAutoHyphens w:val="0"/>
              <w:jc w:val="right"/>
              <w:rPr>
                <w:rFonts w:ascii="Calibri" w:hAnsi="Calibri" w:cs="Arial"/>
                <w:color w:val="000000"/>
                <w:lang w:eastAsia="fr-FR"/>
              </w:rPr>
            </w:pPr>
            <w:r>
              <w:rPr>
                <w:rFonts w:ascii="Calibri" w:hAnsi="Calibri" w:cs="Arial"/>
                <w:color w:val="000000"/>
                <w:lang w:eastAsia="fr-FR"/>
              </w:rPr>
              <w:t>130 900 000</w:t>
            </w:r>
            <w:r w:rsidRPr="00513FF3">
              <w:rPr>
                <w:rFonts w:ascii="Calibri" w:hAnsi="Calibri" w:cs="Arial"/>
                <w:color w:val="000000"/>
                <w:lang w:eastAsia="fr-FR"/>
              </w:rPr>
              <w:t xml:space="preserve"> </w:t>
            </w:r>
            <w:r w:rsidR="00356D75" w:rsidRPr="00513FF3">
              <w:rPr>
                <w:rFonts w:ascii="Calibri" w:hAnsi="Calibri" w:cs="Arial"/>
                <w:color w:val="000000"/>
                <w:lang w:eastAsia="fr-FR"/>
              </w:rPr>
              <w:t>€</w:t>
            </w:r>
          </w:p>
        </w:tc>
      </w:tr>
      <w:tr w:rsidR="00356D75" w:rsidRPr="00513FF3" w14:paraId="4C3645C0" w14:textId="77777777" w:rsidTr="008303FD">
        <w:trPr>
          <w:trHeight w:val="285"/>
          <w:jc w:val="center"/>
        </w:trPr>
        <w:tc>
          <w:tcPr>
            <w:tcW w:w="1780" w:type="dxa"/>
            <w:tcBorders>
              <w:top w:val="nil"/>
              <w:left w:val="nil"/>
              <w:bottom w:val="nil"/>
              <w:right w:val="nil"/>
            </w:tcBorders>
            <w:noWrap/>
            <w:vAlign w:val="bottom"/>
            <w:hideMark/>
          </w:tcPr>
          <w:p w14:paraId="75082D40" w14:textId="77777777" w:rsidR="00356D75" w:rsidRPr="00513FF3" w:rsidRDefault="00356D75" w:rsidP="008303FD">
            <w:pPr>
              <w:suppressAutoHyphens w:val="0"/>
              <w:rPr>
                <w:rFonts w:ascii="Calibri" w:hAnsi="Calibri" w:cs="Arial"/>
                <w:color w:val="000000"/>
                <w:lang w:eastAsia="fr-FR"/>
              </w:rPr>
            </w:pPr>
            <w:r w:rsidRPr="00513FF3">
              <w:rPr>
                <w:rFonts w:ascii="Calibri" w:hAnsi="Calibri" w:cs="Arial"/>
                <w:color w:val="000000"/>
                <w:lang w:eastAsia="fr-FR"/>
              </w:rPr>
              <w:t>Honoraires :</w:t>
            </w:r>
          </w:p>
        </w:tc>
        <w:tc>
          <w:tcPr>
            <w:tcW w:w="2920" w:type="dxa"/>
            <w:tcBorders>
              <w:top w:val="nil"/>
              <w:left w:val="nil"/>
              <w:bottom w:val="nil"/>
              <w:right w:val="nil"/>
            </w:tcBorders>
            <w:noWrap/>
            <w:vAlign w:val="bottom"/>
            <w:hideMark/>
          </w:tcPr>
          <w:p w14:paraId="55BCEF54" w14:textId="367D71A1" w:rsidR="00356D75" w:rsidRPr="00513FF3" w:rsidRDefault="00C50C9B" w:rsidP="008303FD">
            <w:pPr>
              <w:suppressAutoHyphens w:val="0"/>
              <w:jc w:val="right"/>
              <w:rPr>
                <w:rFonts w:ascii="Calibri" w:hAnsi="Calibri" w:cs="Arial"/>
                <w:color w:val="000000"/>
                <w:lang w:eastAsia="fr-FR"/>
              </w:rPr>
            </w:pPr>
            <w:r>
              <w:rPr>
                <w:rFonts w:ascii="Calibri" w:hAnsi="Calibri" w:cs="Arial"/>
                <w:color w:val="000000"/>
                <w:lang w:eastAsia="fr-FR"/>
              </w:rPr>
              <w:t>15 300 000</w:t>
            </w:r>
            <w:r w:rsidRPr="00513FF3">
              <w:rPr>
                <w:rFonts w:ascii="Calibri" w:hAnsi="Calibri" w:cs="Arial"/>
                <w:color w:val="000000"/>
                <w:lang w:eastAsia="fr-FR"/>
              </w:rPr>
              <w:t xml:space="preserve"> </w:t>
            </w:r>
            <w:r w:rsidR="00356D75" w:rsidRPr="00513FF3">
              <w:rPr>
                <w:rFonts w:ascii="Calibri" w:hAnsi="Calibri" w:cs="Arial"/>
                <w:color w:val="000000"/>
                <w:lang w:eastAsia="fr-FR"/>
              </w:rPr>
              <w:t>€</w:t>
            </w:r>
          </w:p>
        </w:tc>
      </w:tr>
      <w:tr w:rsidR="00356D75" w:rsidRPr="00513FF3" w14:paraId="6966AADD" w14:textId="77777777" w:rsidTr="008303FD">
        <w:trPr>
          <w:trHeight w:val="300"/>
          <w:jc w:val="center"/>
        </w:trPr>
        <w:tc>
          <w:tcPr>
            <w:tcW w:w="1780" w:type="dxa"/>
            <w:tcBorders>
              <w:top w:val="nil"/>
              <w:left w:val="nil"/>
              <w:bottom w:val="nil"/>
              <w:right w:val="nil"/>
            </w:tcBorders>
            <w:noWrap/>
            <w:vAlign w:val="bottom"/>
            <w:hideMark/>
          </w:tcPr>
          <w:p w14:paraId="591EC797" w14:textId="77777777" w:rsidR="00356D75" w:rsidRPr="00513FF3" w:rsidRDefault="00356D75" w:rsidP="008303FD">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0CDBDAD4" w14:textId="14B8F29D" w:rsidR="00356D75" w:rsidRPr="00513FF3" w:rsidRDefault="00C50C9B" w:rsidP="008303FD">
            <w:pPr>
              <w:suppressAutoHyphens w:val="0"/>
              <w:jc w:val="right"/>
              <w:rPr>
                <w:rFonts w:ascii="Calibri" w:hAnsi="Calibri" w:cs="Arial"/>
                <w:b/>
                <w:bCs/>
                <w:color w:val="000000"/>
                <w:lang w:eastAsia="fr-FR"/>
              </w:rPr>
            </w:pPr>
            <w:r>
              <w:rPr>
                <w:rFonts w:ascii="Calibri" w:hAnsi="Calibri" w:cs="Arial"/>
                <w:b/>
                <w:bCs/>
                <w:color w:val="000000"/>
                <w:lang w:eastAsia="fr-FR"/>
              </w:rPr>
              <w:t>146 200 000</w:t>
            </w:r>
            <w:r w:rsidRPr="00513FF3">
              <w:rPr>
                <w:rFonts w:ascii="Calibri" w:hAnsi="Calibri" w:cs="Arial"/>
                <w:b/>
                <w:bCs/>
                <w:color w:val="000000"/>
                <w:lang w:eastAsia="fr-FR"/>
              </w:rPr>
              <w:t xml:space="preserve"> </w:t>
            </w:r>
            <w:r w:rsidR="00356D75" w:rsidRPr="00513FF3">
              <w:rPr>
                <w:rFonts w:ascii="Calibri" w:hAnsi="Calibri" w:cs="Arial"/>
                <w:b/>
                <w:bCs/>
                <w:color w:val="000000"/>
                <w:lang w:eastAsia="fr-FR"/>
              </w:rPr>
              <w:t>€</w:t>
            </w:r>
          </w:p>
        </w:tc>
      </w:tr>
      <w:tr w:rsidR="00356D75" w:rsidRPr="00513FF3" w14:paraId="18B89114" w14:textId="77777777" w:rsidTr="008303FD">
        <w:trPr>
          <w:trHeight w:val="285"/>
          <w:jc w:val="center"/>
        </w:trPr>
        <w:tc>
          <w:tcPr>
            <w:tcW w:w="1780" w:type="dxa"/>
            <w:tcBorders>
              <w:top w:val="nil"/>
              <w:left w:val="nil"/>
              <w:bottom w:val="nil"/>
              <w:right w:val="nil"/>
            </w:tcBorders>
            <w:noWrap/>
            <w:vAlign w:val="bottom"/>
            <w:hideMark/>
          </w:tcPr>
          <w:p w14:paraId="22B5D4CD" w14:textId="77777777" w:rsidR="00356D75" w:rsidRPr="00513FF3" w:rsidRDefault="00356D75" w:rsidP="008303FD">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34B18142" w14:textId="5FF8E016" w:rsidR="00356D75" w:rsidRPr="00513FF3" w:rsidRDefault="00C50C9B" w:rsidP="008303FD">
            <w:pPr>
              <w:suppressAutoHyphens w:val="0"/>
              <w:jc w:val="right"/>
              <w:rPr>
                <w:rFonts w:ascii="Calibri" w:hAnsi="Calibri" w:cs="Arial"/>
                <w:color w:val="000000"/>
                <w:lang w:eastAsia="fr-FR"/>
              </w:rPr>
            </w:pPr>
            <w:r>
              <w:rPr>
                <w:rFonts w:ascii="Calibri" w:hAnsi="Calibri" w:cs="Arial"/>
                <w:color w:val="000000"/>
                <w:lang w:eastAsia="fr-FR"/>
              </w:rPr>
              <w:t>29 240 000</w:t>
            </w:r>
            <w:r w:rsidR="00356D75" w:rsidRPr="00513FF3">
              <w:rPr>
                <w:rFonts w:ascii="Calibri" w:hAnsi="Calibri" w:cs="Arial"/>
                <w:color w:val="000000"/>
                <w:lang w:eastAsia="fr-FR"/>
              </w:rPr>
              <w:t>€</w:t>
            </w:r>
          </w:p>
        </w:tc>
      </w:tr>
      <w:tr w:rsidR="00356D75" w:rsidRPr="00513FF3" w14:paraId="443DCF66" w14:textId="77777777" w:rsidTr="008303FD">
        <w:trPr>
          <w:trHeight w:val="300"/>
          <w:jc w:val="center"/>
        </w:trPr>
        <w:tc>
          <w:tcPr>
            <w:tcW w:w="1780" w:type="dxa"/>
            <w:tcBorders>
              <w:top w:val="nil"/>
              <w:left w:val="nil"/>
              <w:bottom w:val="nil"/>
              <w:right w:val="nil"/>
            </w:tcBorders>
            <w:noWrap/>
            <w:vAlign w:val="bottom"/>
            <w:hideMark/>
          </w:tcPr>
          <w:p w14:paraId="7BA26668" w14:textId="77777777" w:rsidR="00356D75" w:rsidRPr="00C454B3" w:rsidRDefault="00356D75" w:rsidP="008303FD">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203FA230" w14:textId="1DDBDE46" w:rsidR="00356D75" w:rsidRPr="00C454B3" w:rsidRDefault="00C50C9B" w:rsidP="008303FD">
            <w:pPr>
              <w:suppressAutoHyphens w:val="0"/>
              <w:jc w:val="right"/>
              <w:rPr>
                <w:rFonts w:ascii="Calibri" w:hAnsi="Calibri" w:cs="Arial"/>
                <w:bCs/>
                <w:color w:val="000000"/>
                <w:lang w:eastAsia="fr-FR"/>
              </w:rPr>
            </w:pPr>
            <w:r>
              <w:rPr>
                <w:rFonts w:ascii="Calibri" w:hAnsi="Calibri" w:cs="Arial"/>
                <w:bCs/>
                <w:color w:val="000000"/>
                <w:lang w:eastAsia="fr-FR"/>
              </w:rPr>
              <w:t>175 440 000</w:t>
            </w:r>
            <w:r w:rsidRPr="00C454B3">
              <w:rPr>
                <w:rFonts w:ascii="Calibri" w:hAnsi="Calibri" w:cs="Arial"/>
                <w:bCs/>
                <w:color w:val="000000"/>
                <w:lang w:eastAsia="fr-FR"/>
              </w:rPr>
              <w:t xml:space="preserve"> </w:t>
            </w:r>
            <w:r w:rsidR="00356D75" w:rsidRPr="00C454B3">
              <w:rPr>
                <w:rFonts w:ascii="Calibri" w:hAnsi="Calibri" w:cs="Arial"/>
                <w:bCs/>
                <w:color w:val="000000"/>
                <w:lang w:eastAsia="fr-FR"/>
              </w:rPr>
              <w:t>€</w:t>
            </w:r>
          </w:p>
        </w:tc>
      </w:tr>
      <w:bookmarkEnd w:id="18"/>
    </w:tbl>
    <w:p w14:paraId="124A4C3B" w14:textId="77777777" w:rsidR="00356D75" w:rsidRPr="00513FF3" w:rsidRDefault="00356D75" w:rsidP="00356D75">
      <w:pPr>
        <w:jc w:val="both"/>
        <w:rPr>
          <w:rFonts w:ascii="Calibri" w:hAnsi="Calibri" w:cs="Arial"/>
        </w:rPr>
      </w:pPr>
    </w:p>
    <w:p w14:paraId="475B348C" w14:textId="12937996" w:rsidR="00356D75" w:rsidRPr="00513FF3" w:rsidRDefault="00356D75" w:rsidP="00356D75">
      <w:pPr>
        <w:jc w:val="both"/>
        <w:rPr>
          <w:rFonts w:ascii="Calibri" w:hAnsi="Calibri" w:cs="Arial"/>
        </w:rPr>
      </w:pPr>
      <w:r w:rsidRPr="00513FF3">
        <w:rPr>
          <w:rFonts w:ascii="Calibri" w:hAnsi="Calibri" w:cs="Arial"/>
        </w:rPr>
        <w:t xml:space="preserve">Ce montant est réputé établi sur la base des conditions économiques du mois « Mo » </w:t>
      </w:r>
      <w:r w:rsidR="002446E5" w:rsidRPr="002446E5">
        <w:rPr>
          <w:rFonts w:ascii="Calibri" w:hAnsi="Calibri" w:cs="Arial"/>
        </w:rPr>
        <w:t xml:space="preserve">fixé à la </w:t>
      </w:r>
      <w:r w:rsidR="002446E5" w:rsidRPr="006B1F78">
        <w:rPr>
          <w:rFonts w:ascii="Calibri" w:hAnsi="Calibri" w:cs="Arial"/>
        </w:rPr>
        <w:t>page 2 du présent acte d’engagement.</w:t>
      </w:r>
    </w:p>
    <w:p w14:paraId="0D5D8780" w14:textId="77777777" w:rsidR="00F735D1" w:rsidRDefault="00F735D1" w:rsidP="00F735D1">
      <w:pPr>
        <w:jc w:val="both"/>
        <w:rPr>
          <w:rFonts w:ascii="Calibri" w:hAnsi="Calibri" w:cs="Arial"/>
        </w:rPr>
      </w:pPr>
    </w:p>
    <w:p w14:paraId="2549B992" w14:textId="77777777" w:rsidR="00210D54" w:rsidRPr="00513FF3" w:rsidRDefault="00210D54" w:rsidP="00F735D1">
      <w:pPr>
        <w:jc w:val="both"/>
        <w:rPr>
          <w:rFonts w:ascii="Calibri" w:hAnsi="Calibri" w:cs="Arial"/>
        </w:rPr>
      </w:pPr>
    </w:p>
    <w:p w14:paraId="32FBE1A9" w14:textId="1EE24D93" w:rsidR="00210D54" w:rsidRPr="00513FF3" w:rsidRDefault="00210D54" w:rsidP="00210D54">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.2</w:t>
      </w:r>
      <w:r w:rsidRPr="00513FF3">
        <w:rPr>
          <w:rFonts w:ascii="Calibri" w:hAnsi="Calibri" w:cs="Arial"/>
          <w:b/>
          <w:u w:val="single"/>
        </w:rPr>
        <w:t>- Coût prévisionnel de l’opération</w:t>
      </w:r>
      <w:r>
        <w:rPr>
          <w:rFonts w:ascii="Calibri" w:hAnsi="Calibri" w:cs="Arial"/>
          <w:b/>
          <w:u w:val="single"/>
        </w:rPr>
        <w:t xml:space="preserve"> </w:t>
      </w:r>
      <w:r w:rsidRPr="00210D54">
        <w:rPr>
          <w:rFonts w:ascii="Calibri" w:hAnsi="Calibri" w:cs="Arial"/>
          <w:b/>
          <w:color w:val="FF0000"/>
          <w:u w:val="single"/>
        </w:rPr>
        <w:t xml:space="preserve">tranche </w:t>
      </w:r>
      <w:r>
        <w:rPr>
          <w:rFonts w:ascii="Calibri" w:hAnsi="Calibri" w:cs="Arial"/>
          <w:b/>
          <w:color w:val="FF0000"/>
          <w:u w:val="single"/>
        </w:rPr>
        <w:t>optionnelle</w:t>
      </w:r>
      <w:r w:rsidR="00203A21">
        <w:rPr>
          <w:rFonts w:ascii="Calibri" w:hAnsi="Calibri" w:cs="Arial"/>
          <w:b/>
          <w:color w:val="FF0000"/>
          <w:u w:val="single"/>
        </w:rPr>
        <w:t xml:space="preserve"> n°01 </w:t>
      </w:r>
    </w:p>
    <w:p w14:paraId="040CD7E1" w14:textId="77777777" w:rsidR="00210D54" w:rsidRPr="00513FF3" w:rsidRDefault="00210D54" w:rsidP="00210D54">
      <w:pPr>
        <w:jc w:val="both"/>
        <w:rPr>
          <w:rFonts w:ascii="Calibri" w:hAnsi="Calibri" w:cs="Arial"/>
        </w:rPr>
      </w:pPr>
    </w:p>
    <w:p w14:paraId="7BC29126" w14:textId="5B41AABF" w:rsidR="00210D54" w:rsidRPr="00513FF3" w:rsidRDefault="00210D54" w:rsidP="00210D54">
      <w:pPr>
        <w:jc w:val="both"/>
        <w:rPr>
          <w:rFonts w:ascii="Calibri" w:hAnsi="Calibri" w:cs="Arial"/>
          <w:b/>
          <w:strike/>
        </w:rPr>
      </w:pPr>
      <w:bookmarkStart w:id="19" w:name="_Hlk204764508"/>
      <w:r w:rsidRPr="00513FF3">
        <w:rPr>
          <w:rFonts w:ascii="Calibri" w:hAnsi="Calibri" w:cs="Arial"/>
        </w:rPr>
        <w:t xml:space="preserve">À la date de notification du marché, le Coût prévisionnel </w:t>
      </w:r>
      <w:r w:rsidR="00067A06">
        <w:rPr>
          <w:rFonts w:ascii="Calibri" w:hAnsi="Calibri" w:cs="Arial"/>
        </w:rPr>
        <w:t xml:space="preserve">des travaux de la tranche optionnelle 1 du lot 4 </w:t>
      </w:r>
      <w:r w:rsidRPr="00513FF3">
        <w:rPr>
          <w:rFonts w:ascii="Calibri" w:hAnsi="Calibri" w:cs="Arial"/>
        </w:rPr>
        <w:t xml:space="preserve">de l’opération </w:t>
      </w:r>
      <w:r w:rsidRPr="00E17C92">
        <w:rPr>
          <w:rFonts w:ascii="Calibri" w:hAnsi="Calibri" w:cs="Arial"/>
        </w:rPr>
        <w:t>déclaré est de</w:t>
      </w:r>
      <w:r w:rsidRPr="00E17C92">
        <w:rPr>
          <w:rFonts w:ascii="Calibri" w:hAnsi="Calibri" w:cs="Arial"/>
        </w:rPr>
        <w:br/>
      </w:r>
      <w:r w:rsidR="00C50C9B" w:rsidRPr="00E17C92">
        <w:rPr>
          <w:rFonts w:ascii="Calibri" w:hAnsi="Calibri" w:cs="Arial"/>
          <w:b/>
        </w:rPr>
        <w:t xml:space="preserve">3 760 000 </w:t>
      </w:r>
      <w:r w:rsidRPr="00E17C92">
        <w:rPr>
          <w:rFonts w:ascii="Calibri" w:hAnsi="Calibri" w:cs="Arial"/>
          <w:b/>
        </w:rPr>
        <w:t>€ HT</w:t>
      </w:r>
      <w:r w:rsidRPr="00E17C92">
        <w:rPr>
          <w:rFonts w:ascii="Calibri" w:hAnsi="Calibri" w:cs="Arial"/>
        </w:rPr>
        <w:t xml:space="preserve"> soit </w:t>
      </w:r>
      <w:r w:rsidR="00C50C9B" w:rsidRPr="00E17C92">
        <w:rPr>
          <w:rFonts w:ascii="Calibri" w:hAnsi="Calibri" w:cs="Arial"/>
          <w:b/>
          <w:bCs/>
        </w:rPr>
        <w:t>4 512 000</w:t>
      </w:r>
      <w:r w:rsidRPr="00E17C92">
        <w:rPr>
          <w:rFonts w:ascii="Calibri" w:hAnsi="Calibri" w:cs="Arial"/>
          <w:b/>
          <w:bCs/>
        </w:rPr>
        <w:t>€ TTC</w:t>
      </w:r>
    </w:p>
    <w:p w14:paraId="72476AC5" w14:textId="77777777" w:rsidR="00210D54" w:rsidRDefault="00210D54" w:rsidP="00210D54">
      <w:pPr>
        <w:jc w:val="both"/>
        <w:rPr>
          <w:rFonts w:ascii="Calibri" w:hAnsi="Calibri" w:cs="Arial"/>
        </w:rPr>
      </w:pPr>
    </w:p>
    <w:p w14:paraId="38D7ED18" w14:textId="77777777" w:rsidR="00210D54" w:rsidRPr="00513FF3" w:rsidRDefault="00210D54" w:rsidP="00210D54">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210D54" w:rsidRPr="00513FF3" w14:paraId="33FD2C28" w14:textId="77777777" w:rsidTr="0060550D">
        <w:trPr>
          <w:trHeight w:val="285"/>
          <w:jc w:val="center"/>
        </w:trPr>
        <w:tc>
          <w:tcPr>
            <w:tcW w:w="1780" w:type="dxa"/>
            <w:tcBorders>
              <w:top w:val="nil"/>
              <w:left w:val="nil"/>
              <w:bottom w:val="nil"/>
              <w:right w:val="nil"/>
            </w:tcBorders>
            <w:noWrap/>
            <w:vAlign w:val="bottom"/>
            <w:hideMark/>
          </w:tcPr>
          <w:p w14:paraId="4EAF905A" w14:textId="77777777" w:rsidR="00210D54" w:rsidRPr="00513FF3" w:rsidRDefault="00210D54" w:rsidP="0060550D">
            <w:pPr>
              <w:suppressAutoHyphens w:val="0"/>
              <w:rPr>
                <w:rFonts w:ascii="Calibri" w:hAnsi="Calibri" w:cs="Arial"/>
                <w:color w:val="000000"/>
                <w:lang w:eastAsia="fr-FR"/>
              </w:rPr>
            </w:pPr>
            <w:r w:rsidRPr="00513FF3">
              <w:rPr>
                <w:rFonts w:ascii="Calibri" w:hAnsi="Calibri" w:cs="Arial"/>
                <w:color w:val="000000"/>
                <w:lang w:eastAsia="fr-FR"/>
              </w:rPr>
              <w:t>Travaux :</w:t>
            </w:r>
          </w:p>
        </w:tc>
        <w:tc>
          <w:tcPr>
            <w:tcW w:w="2920" w:type="dxa"/>
            <w:tcBorders>
              <w:top w:val="nil"/>
              <w:left w:val="nil"/>
              <w:bottom w:val="nil"/>
              <w:right w:val="nil"/>
            </w:tcBorders>
            <w:noWrap/>
            <w:vAlign w:val="bottom"/>
            <w:hideMark/>
          </w:tcPr>
          <w:p w14:paraId="4041B658" w14:textId="3F46C81F" w:rsidR="00210D54" w:rsidRPr="00513FF3" w:rsidRDefault="00C50C9B" w:rsidP="0060550D">
            <w:pPr>
              <w:suppressAutoHyphens w:val="0"/>
              <w:jc w:val="right"/>
              <w:rPr>
                <w:rFonts w:ascii="Calibri" w:hAnsi="Calibri" w:cs="Arial"/>
                <w:color w:val="000000"/>
                <w:lang w:eastAsia="fr-FR"/>
              </w:rPr>
            </w:pPr>
            <w:r>
              <w:rPr>
                <w:rFonts w:ascii="Calibri" w:hAnsi="Calibri" w:cs="Arial"/>
                <w:color w:val="000000"/>
                <w:lang w:eastAsia="fr-FR"/>
              </w:rPr>
              <w:t>3 300 000</w:t>
            </w:r>
            <w:r w:rsidRPr="00513FF3">
              <w:rPr>
                <w:rFonts w:ascii="Calibri" w:hAnsi="Calibri" w:cs="Arial"/>
                <w:color w:val="000000"/>
                <w:lang w:eastAsia="fr-FR"/>
              </w:rPr>
              <w:t xml:space="preserve"> </w:t>
            </w:r>
            <w:r w:rsidR="00210D54" w:rsidRPr="00513FF3">
              <w:rPr>
                <w:rFonts w:ascii="Calibri" w:hAnsi="Calibri" w:cs="Arial"/>
                <w:color w:val="000000"/>
                <w:lang w:eastAsia="fr-FR"/>
              </w:rPr>
              <w:t>€</w:t>
            </w:r>
          </w:p>
        </w:tc>
      </w:tr>
      <w:tr w:rsidR="00210D54" w:rsidRPr="00513FF3" w14:paraId="641FE667" w14:textId="77777777" w:rsidTr="0060550D">
        <w:trPr>
          <w:trHeight w:val="285"/>
          <w:jc w:val="center"/>
        </w:trPr>
        <w:tc>
          <w:tcPr>
            <w:tcW w:w="1780" w:type="dxa"/>
            <w:tcBorders>
              <w:top w:val="nil"/>
              <w:left w:val="nil"/>
              <w:bottom w:val="nil"/>
              <w:right w:val="nil"/>
            </w:tcBorders>
            <w:noWrap/>
            <w:vAlign w:val="bottom"/>
            <w:hideMark/>
          </w:tcPr>
          <w:p w14:paraId="1293BA60" w14:textId="77777777" w:rsidR="00210D54" w:rsidRPr="00513FF3" w:rsidRDefault="00210D54" w:rsidP="0060550D">
            <w:pPr>
              <w:suppressAutoHyphens w:val="0"/>
              <w:rPr>
                <w:rFonts w:ascii="Calibri" w:hAnsi="Calibri" w:cs="Arial"/>
                <w:color w:val="000000"/>
                <w:lang w:eastAsia="fr-FR"/>
              </w:rPr>
            </w:pPr>
            <w:r w:rsidRPr="00513FF3">
              <w:rPr>
                <w:rFonts w:ascii="Calibri" w:hAnsi="Calibri" w:cs="Arial"/>
                <w:color w:val="000000"/>
                <w:lang w:eastAsia="fr-FR"/>
              </w:rPr>
              <w:t>Honoraires :</w:t>
            </w:r>
          </w:p>
        </w:tc>
        <w:tc>
          <w:tcPr>
            <w:tcW w:w="2920" w:type="dxa"/>
            <w:tcBorders>
              <w:top w:val="nil"/>
              <w:left w:val="nil"/>
              <w:bottom w:val="nil"/>
              <w:right w:val="nil"/>
            </w:tcBorders>
            <w:noWrap/>
            <w:vAlign w:val="bottom"/>
            <w:hideMark/>
          </w:tcPr>
          <w:p w14:paraId="48619F0F" w14:textId="46CBD667" w:rsidR="00210D54" w:rsidRPr="00513FF3" w:rsidRDefault="00C50C9B" w:rsidP="0060550D">
            <w:pPr>
              <w:suppressAutoHyphens w:val="0"/>
              <w:jc w:val="right"/>
              <w:rPr>
                <w:rFonts w:ascii="Calibri" w:hAnsi="Calibri" w:cs="Arial"/>
                <w:color w:val="000000"/>
                <w:lang w:eastAsia="fr-FR"/>
              </w:rPr>
            </w:pPr>
            <w:r>
              <w:rPr>
                <w:rFonts w:ascii="Calibri" w:hAnsi="Calibri" w:cs="Arial"/>
                <w:color w:val="000000"/>
                <w:lang w:eastAsia="fr-FR"/>
              </w:rPr>
              <w:t>460 000</w:t>
            </w:r>
            <w:r w:rsidR="00210D54" w:rsidRPr="00513FF3">
              <w:rPr>
                <w:rFonts w:ascii="Calibri" w:hAnsi="Calibri" w:cs="Arial"/>
                <w:color w:val="000000"/>
                <w:lang w:eastAsia="fr-FR"/>
              </w:rPr>
              <w:t xml:space="preserve"> €</w:t>
            </w:r>
          </w:p>
        </w:tc>
      </w:tr>
      <w:tr w:rsidR="00210D54" w:rsidRPr="00513FF3" w14:paraId="7522A46A" w14:textId="77777777" w:rsidTr="0060550D">
        <w:trPr>
          <w:trHeight w:val="300"/>
          <w:jc w:val="center"/>
        </w:trPr>
        <w:tc>
          <w:tcPr>
            <w:tcW w:w="1780" w:type="dxa"/>
            <w:tcBorders>
              <w:top w:val="nil"/>
              <w:left w:val="nil"/>
              <w:bottom w:val="nil"/>
              <w:right w:val="nil"/>
            </w:tcBorders>
            <w:noWrap/>
            <w:vAlign w:val="bottom"/>
            <w:hideMark/>
          </w:tcPr>
          <w:p w14:paraId="36D6E319" w14:textId="77777777" w:rsidR="00210D54" w:rsidRPr="00513FF3" w:rsidRDefault="00210D54" w:rsidP="0060550D">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6CD2FC36" w14:textId="290B1E7D" w:rsidR="00210D54" w:rsidRPr="00513FF3" w:rsidRDefault="00C50C9B" w:rsidP="0060550D">
            <w:pPr>
              <w:suppressAutoHyphens w:val="0"/>
              <w:jc w:val="right"/>
              <w:rPr>
                <w:rFonts w:ascii="Calibri" w:hAnsi="Calibri" w:cs="Arial"/>
                <w:b/>
                <w:bCs/>
                <w:color w:val="000000"/>
                <w:lang w:eastAsia="fr-FR"/>
              </w:rPr>
            </w:pPr>
            <w:r>
              <w:rPr>
                <w:rFonts w:ascii="Calibri" w:hAnsi="Calibri" w:cs="Arial"/>
                <w:b/>
                <w:bCs/>
                <w:color w:val="000000"/>
                <w:lang w:eastAsia="fr-FR"/>
              </w:rPr>
              <w:t>3 760 000</w:t>
            </w:r>
            <w:r w:rsidRPr="00513FF3">
              <w:rPr>
                <w:rFonts w:ascii="Calibri" w:hAnsi="Calibri" w:cs="Arial"/>
                <w:b/>
                <w:bCs/>
                <w:color w:val="000000"/>
                <w:lang w:eastAsia="fr-FR"/>
              </w:rPr>
              <w:t xml:space="preserve"> </w:t>
            </w:r>
            <w:r w:rsidR="00210D54" w:rsidRPr="00513FF3">
              <w:rPr>
                <w:rFonts w:ascii="Calibri" w:hAnsi="Calibri" w:cs="Arial"/>
                <w:b/>
                <w:bCs/>
                <w:color w:val="000000"/>
                <w:lang w:eastAsia="fr-FR"/>
              </w:rPr>
              <w:t>€</w:t>
            </w:r>
          </w:p>
        </w:tc>
      </w:tr>
      <w:tr w:rsidR="00210D54" w:rsidRPr="00513FF3" w14:paraId="16984A17" w14:textId="77777777" w:rsidTr="0060550D">
        <w:trPr>
          <w:trHeight w:val="285"/>
          <w:jc w:val="center"/>
        </w:trPr>
        <w:tc>
          <w:tcPr>
            <w:tcW w:w="1780" w:type="dxa"/>
            <w:tcBorders>
              <w:top w:val="nil"/>
              <w:left w:val="nil"/>
              <w:bottom w:val="nil"/>
              <w:right w:val="nil"/>
            </w:tcBorders>
            <w:noWrap/>
            <w:vAlign w:val="bottom"/>
            <w:hideMark/>
          </w:tcPr>
          <w:p w14:paraId="4D0A8000" w14:textId="77777777" w:rsidR="00210D54" w:rsidRPr="00513FF3" w:rsidRDefault="00210D54" w:rsidP="0060550D">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26DD65D4" w14:textId="20664E59" w:rsidR="00210D54" w:rsidRPr="00513FF3" w:rsidRDefault="00C50C9B" w:rsidP="0060550D">
            <w:pPr>
              <w:suppressAutoHyphens w:val="0"/>
              <w:jc w:val="right"/>
              <w:rPr>
                <w:rFonts w:ascii="Calibri" w:hAnsi="Calibri" w:cs="Arial"/>
                <w:color w:val="000000"/>
                <w:lang w:eastAsia="fr-FR"/>
              </w:rPr>
            </w:pPr>
            <w:r>
              <w:rPr>
                <w:rFonts w:ascii="Calibri" w:hAnsi="Calibri" w:cs="Arial"/>
                <w:color w:val="000000"/>
                <w:lang w:eastAsia="fr-FR"/>
              </w:rPr>
              <w:t xml:space="preserve">752 000 </w:t>
            </w:r>
            <w:r w:rsidR="00210D54" w:rsidRPr="00513FF3">
              <w:rPr>
                <w:rFonts w:ascii="Calibri" w:hAnsi="Calibri" w:cs="Arial"/>
                <w:color w:val="000000"/>
                <w:lang w:eastAsia="fr-FR"/>
              </w:rPr>
              <w:t>€</w:t>
            </w:r>
          </w:p>
        </w:tc>
      </w:tr>
      <w:tr w:rsidR="00210D54" w:rsidRPr="00513FF3" w14:paraId="5D16C343" w14:textId="77777777" w:rsidTr="0060550D">
        <w:trPr>
          <w:trHeight w:val="300"/>
          <w:jc w:val="center"/>
        </w:trPr>
        <w:tc>
          <w:tcPr>
            <w:tcW w:w="1780" w:type="dxa"/>
            <w:tcBorders>
              <w:top w:val="nil"/>
              <w:left w:val="nil"/>
              <w:bottom w:val="nil"/>
              <w:right w:val="nil"/>
            </w:tcBorders>
            <w:noWrap/>
            <w:vAlign w:val="bottom"/>
            <w:hideMark/>
          </w:tcPr>
          <w:p w14:paraId="6B5F0030" w14:textId="77777777" w:rsidR="00210D54" w:rsidRPr="00C454B3" w:rsidRDefault="00210D54" w:rsidP="0060550D">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3697153E" w14:textId="61A5C41A" w:rsidR="00210D54" w:rsidRPr="00C454B3" w:rsidRDefault="00C50C9B" w:rsidP="0060550D">
            <w:pPr>
              <w:suppressAutoHyphens w:val="0"/>
              <w:jc w:val="right"/>
              <w:rPr>
                <w:rFonts w:ascii="Calibri" w:hAnsi="Calibri" w:cs="Arial"/>
                <w:bCs/>
                <w:color w:val="000000"/>
                <w:lang w:eastAsia="fr-FR"/>
              </w:rPr>
            </w:pPr>
            <w:r>
              <w:rPr>
                <w:rFonts w:ascii="Calibri" w:hAnsi="Calibri" w:cs="Arial"/>
                <w:bCs/>
                <w:color w:val="000000"/>
                <w:lang w:eastAsia="fr-FR"/>
              </w:rPr>
              <w:t>4 512 000</w:t>
            </w:r>
            <w:r w:rsidRPr="00C454B3">
              <w:rPr>
                <w:rFonts w:ascii="Calibri" w:hAnsi="Calibri" w:cs="Arial"/>
                <w:bCs/>
                <w:color w:val="000000"/>
                <w:lang w:eastAsia="fr-FR"/>
              </w:rPr>
              <w:t xml:space="preserve"> </w:t>
            </w:r>
            <w:r w:rsidR="00210D54" w:rsidRPr="00C454B3">
              <w:rPr>
                <w:rFonts w:ascii="Calibri" w:hAnsi="Calibri" w:cs="Arial"/>
                <w:bCs/>
                <w:color w:val="000000"/>
                <w:lang w:eastAsia="fr-FR"/>
              </w:rPr>
              <w:t>€</w:t>
            </w:r>
          </w:p>
        </w:tc>
      </w:tr>
    </w:tbl>
    <w:p w14:paraId="4D4DD614" w14:textId="77777777" w:rsidR="00210D54" w:rsidRPr="00513FF3" w:rsidRDefault="00210D54" w:rsidP="00210D54">
      <w:pPr>
        <w:jc w:val="both"/>
        <w:rPr>
          <w:rFonts w:ascii="Calibri" w:hAnsi="Calibri" w:cs="Arial"/>
        </w:rPr>
      </w:pPr>
    </w:p>
    <w:bookmarkEnd w:id="19"/>
    <w:p w14:paraId="3E1A96F5" w14:textId="77777777" w:rsidR="00210D54" w:rsidRPr="00513FF3" w:rsidRDefault="00210D54" w:rsidP="00210D54">
      <w:pPr>
        <w:jc w:val="both"/>
        <w:rPr>
          <w:rFonts w:ascii="Calibri" w:hAnsi="Calibri" w:cs="Arial"/>
        </w:rPr>
      </w:pPr>
      <w:r w:rsidRPr="00513FF3">
        <w:rPr>
          <w:rFonts w:ascii="Calibri" w:hAnsi="Calibri" w:cs="Arial"/>
        </w:rPr>
        <w:t xml:space="preserve">Ce montant est réputé établi sur la base des conditions économiques du mois « Mo » </w:t>
      </w:r>
      <w:r w:rsidRPr="002446E5">
        <w:rPr>
          <w:rFonts w:ascii="Calibri" w:hAnsi="Calibri" w:cs="Arial"/>
        </w:rPr>
        <w:t xml:space="preserve">fixé à la </w:t>
      </w:r>
      <w:r w:rsidRPr="006B1F78">
        <w:rPr>
          <w:rFonts w:ascii="Calibri" w:hAnsi="Calibri" w:cs="Arial"/>
        </w:rPr>
        <w:t>page 2 du présent acte d’engagement.</w:t>
      </w:r>
    </w:p>
    <w:p w14:paraId="5823F6A4" w14:textId="5ED25FAF" w:rsidR="00D212AC" w:rsidRDefault="00D212AC" w:rsidP="00F735D1">
      <w:pPr>
        <w:jc w:val="both"/>
        <w:rPr>
          <w:rFonts w:ascii="Calibri" w:hAnsi="Calibri" w:cs="Arial"/>
        </w:rPr>
      </w:pPr>
    </w:p>
    <w:p w14:paraId="42FD1C4F" w14:textId="77777777" w:rsidR="00067A06" w:rsidRDefault="00067A06" w:rsidP="00F735D1">
      <w:pPr>
        <w:jc w:val="both"/>
        <w:rPr>
          <w:rFonts w:ascii="Calibri" w:hAnsi="Calibri" w:cs="Arial"/>
        </w:rPr>
      </w:pPr>
    </w:p>
    <w:p w14:paraId="2278E773" w14:textId="77777777" w:rsidR="00C50C9B" w:rsidRPr="00C50C9B" w:rsidRDefault="00C50C9B" w:rsidP="00C50C9B">
      <w:pPr>
        <w:jc w:val="both"/>
        <w:rPr>
          <w:rFonts w:ascii="Calibri" w:hAnsi="Calibri" w:cs="Arial"/>
        </w:rPr>
      </w:pPr>
    </w:p>
    <w:p w14:paraId="1353E246" w14:textId="77777777" w:rsidR="00C50C9B" w:rsidRPr="00C50C9B" w:rsidRDefault="00C50C9B" w:rsidP="00C50C9B">
      <w:pPr>
        <w:jc w:val="both"/>
        <w:rPr>
          <w:rFonts w:ascii="Calibri" w:hAnsi="Calibri" w:cs="Arial"/>
          <w:b/>
          <w:u w:val="single"/>
        </w:rPr>
      </w:pPr>
      <w:bookmarkStart w:id="20" w:name="_Hlk204764541"/>
      <w:r w:rsidRPr="00C50C9B">
        <w:rPr>
          <w:rFonts w:ascii="Calibri" w:hAnsi="Calibri" w:cs="Arial"/>
          <w:b/>
          <w:u w:val="single"/>
        </w:rPr>
        <w:t>4.2- Assiette prévisionnelle des primes d’assurance pour la tranche ferme</w:t>
      </w:r>
    </w:p>
    <w:p w14:paraId="141C5373" w14:textId="77777777" w:rsidR="00C50C9B" w:rsidRPr="00C50C9B" w:rsidRDefault="00C50C9B" w:rsidP="00C50C9B">
      <w:pPr>
        <w:jc w:val="both"/>
        <w:rPr>
          <w:rFonts w:ascii="Calibri" w:hAnsi="Calibri" w:cs="Arial"/>
        </w:rPr>
      </w:pPr>
    </w:p>
    <w:p w14:paraId="1DBA2936" w14:textId="08ECA2C6" w:rsidR="00C50C9B" w:rsidRPr="00C50C9B" w:rsidRDefault="00C50C9B" w:rsidP="00C50C9B">
      <w:pPr>
        <w:jc w:val="both"/>
        <w:rPr>
          <w:rFonts w:ascii="Calibri" w:hAnsi="Calibri" w:cs="Arial"/>
        </w:rPr>
      </w:pPr>
      <w:r w:rsidRPr="00C50C9B">
        <w:rPr>
          <w:rFonts w:ascii="Calibri" w:hAnsi="Calibri" w:cs="Arial"/>
        </w:rPr>
        <w:t>Compte tenu de l’article 4.1, le montant de l’Assiette prévisionnelle des primes d’assurance est arrêté à la somme de </w:t>
      </w:r>
      <w:r w:rsidRPr="00C50C9B">
        <w:rPr>
          <w:rFonts w:ascii="Calibri" w:hAnsi="Calibri" w:cs="Arial"/>
          <w:b/>
          <w:bCs/>
        </w:rPr>
        <w:t>1</w:t>
      </w:r>
      <w:r>
        <w:rPr>
          <w:rFonts w:ascii="Calibri" w:hAnsi="Calibri" w:cs="Arial"/>
          <w:b/>
          <w:bCs/>
        </w:rPr>
        <w:t>46 2</w:t>
      </w:r>
      <w:r w:rsidRPr="00C50C9B">
        <w:rPr>
          <w:rFonts w:ascii="Calibri" w:hAnsi="Calibri" w:cs="Arial"/>
          <w:b/>
          <w:bCs/>
        </w:rPr>
        <w:t>00 000 EUROS</w:t>
      </w:r>
      <w:r w:rsidRPr="00C50C9B">
        <w:rPr>
          <w:rFonts w:ascii="Calibri" w:hAnsi="Calibri" w:cs="Arial"/>
          <w:b/>
        </w:rPr>
        <w:t xml:space="preserve"> HT</w:t>
      </w:r>
      <w:r w:rsidRPr="00C50C9B">
        <w:rPr>
          <w:rFonts w:ascii="Calibri" w:hAnsi="Calibri" w:cs="Arial"/>
        </w:rPr>
        <w:t>.</w:t>
      </w:r>
    </w:p>
    <w:p w14:paraId="09CBCC92" w14:textId="77777777" w:rsidR="00C50C9B" w:rsidRPr="00C50C9B" w:rsidRDefault="00C50C9B" w:rsidP="00C50C9B">
      <w:pPr>
        <w:jc w:val="both"/>
        <w:rPr>
          <w:rFonts w:ascii="Calibri" w:hAnsi="Calibri" w:cs="Arial"/>
        </w:rPr>
      </w:pPr>
    </w:p>
    <w:p w14:paraId="6A73A93F" w14:textId="77777777" w:rsidR="00C50C9B" w:rsidRPr="00C50C9B" w:rsidRDefault="00C50C9B" w:rsidP="00C50C9B">
      <w:pPr>
        <w:jc w:val="both"/>
        <w:rPr>
          <w:rFonts w:ascii="Calibri" w:hAnsi="Calibri" w:cs="Arial"/>
          <w:b/>
          <w:u w:val="single"/>
        </w:rPr>
      </w:pPr>
      <w:r w:rsidRPr="00C50C9B">
        <w:rPr>
          <w:rFonts w:ascii="Calibri" w:hAnsi="Calibri" w:cs="Arial"/>
          <w:b/>
          <w:u w:val="single"/>
        </w:rPr>
        <w:t xml:space="preserve">EVENTUELLE : </w:t>
      </w:r>
    </w:p>
    <w:p w14:paraId="7230B62B" w14:textId="77777777" w:rsidR="00C50C9B" w:rsidRPr="00C50C9B" w:rsidRDefault="00C50C9B" w:rsidP="00C50C9B">
      <w:pPr>
        <w:jc w:val="both"/>
        <w:rPr>
          <w:rFonts w:ascii="Calibri" w:hAnsi="Calibri" w:cs="Arial"/>
        </w:rPr>
      </w:pPr>
      <w:r w:rsidRPr="00C50C9B">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C50C9B">
        <w:rPr>
          <w:rFonts w:ascii="Calibri" w:hAnsi="Calibri" w:cs="Arial"/>
          <w:b/>
        </w:rPr>
        <w:t>10%</w:t>
      </w:r>
      <w:r w:rsidRPr="00C50C9B">
        <w:rPr>
          <w:rFonts w:ascii="Calibri" w:hAnsi="Calibri" w:cs="Arial"/>
        </w:rPr>
        <w:t xml:space="preserve"> du coût prévisionnel.</w:t>
      </w:r>
    </w:p>
    <w:p w14:paraId="51C9791F" w14:textId="77777777" w:rsidR="00C50C9B" w:rsidRPr="00C50C9B" w:rsidRDefault="00C50C9B" w:rsidP="00C50C9B">
      <w:pPr>
        <w:jc w:val="both"/>
        <w:rPr>
          <w:rFonts w:ascii="Calibri" w:hAnsi="Calibri" w:cs="Arial"/>
        </w:rPr>
      </w:pPr>
    </w:p>
    <w:p w14:paraId="39386A83" w14:textId="77777777" w:rsidR="00C50C9B" w:rsidRPr="00C50C9B" w:rsidRDefault="00C50C9B" w:rsidP="00C50C9B">
      <w:pPr>
        <w:jc w:val="both"/>
        <w:rPr>
          <w:rFonts w:ascii="Calibri" w:hAnsi="Calibri" w:cs="Arial"/>
          <w:b/>
          <w:u w:val="single"/>
        </w:rPr>
      </w:pPr>
      <w:r w:rsidRPr="00C50C9B">
        <w:rPr>
          <w:rFonts w:ascii="Calibri" w:hAnsi="Calibri" w:cs="Arial"/>
          <w:b/>
          <w:u w:val="single"/>
        </w:rPr>
        <w:t xml:space="preserve">4.3- Assiette prévisionnelle des primes d’assurance pour la tranche optionnelle </w:t>
      </w:r>
    </w:p>
    <w:p w14:paraId="445AEBAC" w14:textId="77777777" w:rsidR="00C50C9B" w:rsidRPr="00C50C9B" w:rsidRDefault="00C50C9B" w:rsidP="00C50C9B">
      <w:pPr>
        <w:jc w:val="both"/>
        <w:rPr>
          <w:rFonts w:ascii="Calibri" w:hAnsi="Calibri" w:cs="Arial"/>
        </w:rPr>
      </w:pPr>
    </w:p>
    <w:p w14:paraId="6F0FF548" w14:textId="77777777" w:rsidR="00C50C9B" w:rsidRPr="00C50C9B" w:rsidRDefault="00C50C9B" w:rsidP="00C50C9B">
      <w:pPr>
        <w:jc w:val="both"/>
        <w:rPr>
          <w:rFonts w:ascii="Calibri" w:hAnsi="Calibri" w:cs="Arial"/>
        </w:rPr>
      </w:pPr>
      <w:r w:rsidRPr="00C50C9B">
        <w:rPr>
          <w:rFonts w:ascii="Calibri" w:hAnsi="Calibri" w:cs="Arial"/>
        </w:rPr>
        <w:t>Compte tenu de l’article 4.1, le montant de l’Assiette prévisionnelle des primes d’assurance est arrêté à la somme de </w:t>
      </w:r>
      <w:r w:rsidRPr="00C50C9B">
        <w:rPr>
          <w:rFonts w:ascii="Calibri" w:hAnsi="Calibri" w:cs="Arial"/>
          <w:b/>
          <w:bCs/>
        </w:rPr>
        <w:t>3 760 000 EUROS</w:t>
      </w:r>
      <w:r w:rsidRPr="00C50C9B">
        <w:rPr>
          <w:rFonts w:ascii="Calibri" w:hAnsi="Calibri" w:cs="Arial"/>
          <w:b/>
        </w:rPr>
        <w:t xml:space="preserve"> HT</w:t>
      </w:r>
      <w:r w:rsidRPr="00C50C9B">
        <w:rPr>
          <w:rFonts w:ascii="Calibri" w:hAnsi="Calibri" w:cs="Arial"/>
        </w:rPr>
        <w:t>.</w:t>
      </w:r>
    </w:p>
    <w:p w14:paraId="5241B627" w14:textId="77777777" w:rsidR="00C50C9B" w:rsidRPr="00C50C9B" w:rsidRDefault="00C50C9B" w:rsidP="00C50C9B">
      <w:pPr>
        <w:jc w:val="both"/>
        <w:rPr>
          <w:rFonts w:ascii="Calibri" w:hAnsi="Calibri" w:cs="Arial"/>
        </w:rPr>
      </w:pPr>
    </w:p>
    <w:p w14:paraId="3DF5DEB2" w14:textId="77777777" w:rsidR="00C50C9B" w:rsidRPr="00C50C9B" w:rsidRDefault="00C50C9B" w:rsidP="00C50C9B">
      <w:pPr>
        <w:jc w:val="both"/>
        <w:rPr>
          <w:rFonts w:ascii="Calibri" w:hAnsi="Calibri" w:cs="Arial"/>
          <w:b/>
          <w:u w:val="single"/>
        </w:rPr>
      </w:pPr>
      <w:r w:rsidRPr="00C50C9B">
        <w:rPr>
          <w:rFonts w:ascii="Calibri" w:hAnsi="Calibri" w:cs="Arial"/>
          <w:b/>
          <w:u w:val="single"/>
        </w:rPr>
        <w:t xml:space="preserve">EVENTUELLE : </w:t>
      </w:r>
    </w:p>
    <w:p w14:paraId="1C6D150E" w14:textId="77777777" w:rsidR="00C50C9B" w:rsidRPr="00C50C9B" w:rsidRDefault="00C50C9B" w:rsidP="00C50C9B">
      <w:pPr>
        <w:jc w:val="both"/>
        <w:rPr>
          <w:rFonts w:ascii="Calibri" w:hAnsi="Calibri" w:cs="Arial"/>
        </w:rPr>
      </w:pPr>
      <w:r w:rsidRPr="00C50C9B">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C50C9B">
        <w:rPr>
          <w:rFonts w:ascii="Calibri" w:hAnsi="Calibri" w:cs="Arial"/>
          <w:b/>
        </w:rPr>
        <w:t>10%</w:t>
      </w:r>
      <w:r w:rsidRPr="00C50C9B">
        <w:rPr>
          <w:rFonts w:ascii="Calibri" w:hAnsi="Calibri" w:cs="Arial"/>
        </w:rPr>
        <w:t xml:space="preserve"> du coût prévisionnel.</w:t>
      </w:r>
    </w:p>
    <w:p w14:paraId="0BD7B39D" w14:textId="77777777" w:rsidR="00C50C9B" w:rsidRPr="00080B12" w:rsidRDefault="00C50C9B" w:rsidP="00080B12">
      <w:pPr>
        <w:jc w:val="both"/>
        <w:rPr>
          <w:rFonts w:ascii="Calibri" w:hAnsi="Calibri" w:cs="Arial"/>
        </w:rPr>
      </w:pPr>
    </w:p>
    <w:bookmarkEnd w:id="20"/>
    <w:p w14:paraId="5BD65B49" w14:textId="77777777" w:rsidR="00080B12" w:rsidRPr="00513FF3" w:rsidRDefault="00080B12" w:rsidP="00F735D1">
      <w:pPr>
        <w:jc w:val="both"/>
        <w:rPr>
          <w:rFonts w:ascii="Calibri" w:hAnsi="Calibri" w:cs="Arial"/>
        </w:rPr>
      </w:pPr>
    </w:p>
    <w:p w14:paraId="3CA67B2A" w14:textId="377ABA6A" w:rsidR="00057537" w:rsidRPr="00513FF3" w:rsidRDefault="00057537" w:rsidP="002446E5">
      <w:pPr>
        <w:ind w:firstLine="1134"/>
        <w:jc w:val="both"/>
        <w:rPr>
          <w:rFonts w:ascii="Calibri" w:hAnsi="Calibri" w:cs="Arial"/>
          <w:b/>
          <w:u w:val="single"/>
        </w:rPr>
      </w:pPr>
      <w:r w:rsidRPr="00513FF3">
        <w:rPr>
          <w:rFonts w:ascii="Calibri" w:hAnsi="Calibri" w:cs="Arial"/>
          <w:b/>
          <w:u w:val="single"/>
        </w:rPr>
        <w:t>4.</w:t>
      </w:r>
      <w:r w:rsidR="00C50C9B">
        <w:rPr>
          <w:rFonts w:ascii="Calibri" w:hAnsi="Calibri" w:cs="Arial"/>
          <w:b/>
          <w:u w:val="single"/>
        </w:rPr>
        <w:t>4</w:t>
      </w:r>
      <w:r w:rsidRPr="00513FF3">
        <w:rPr>
          <w:rFonts w:ascii="Calibri" w:hAnsi="Calibri" w:cs="Arial"/>
          <w:b/>
          <w:u w:val="single"/>
        </w:rPr>
        <w:t>- Assiette définitive des primes d’assurance et actualisation des coûts</w:t>
      </w:r>
    </w:p>
    <w:p w14:paraId="59CFC110" w14:textId="77777777" w:rsidR="00057537" w:rsidRPr="00513FF3" w:rsidRDefault="00057537" w:rsidP="00057537">
      <w:pPr>
        <w:jc w:val="both"/>
        <w:rPr>
          <w:rFonts w:ascii="Calibri" w:hAnsi="Calibri" w:cs="Arial"/>
        </w:rPr>
      </w:pPr>
    </w:p>
    <w:p w14:paraId="122E759B" w14:textId="77777777" w:rsidR="002D1D6A" w:rsidRPr="000D4D2F" w:rsidRDefault="00057537" w:rsidP="00057537">
      <w:pPr>
        <w:jc w:val="both"/>
        <w:rPr>
          <w:rFonts w:ascii="Calibri" w:hAnsi="Calibri" w:cs="Arial"/>
        </w:rPr>
      </w:pPr>
      <w:r w:rsidRPr="00513FF3">
        <w:rPr>
          <w:rFonts w:ascii="Calibri" w:hAnsi="Calibri" w:cs="Arial"/>
        </w:rPr>
        <w:t>L’Assiette définitive sera établie à partir du Coût définitif de l’opération qui sera déclaré dans les conditions prévues au CC</w:t>
      </w:r>
      <w:r w:rsidR="003D0851" w:rsidRPr="00513FF3">
        <w:rPr>
          <w:rFonts w:ascii="Calibri" w:hAnsi="Calibri" w:cs="Arial"/>
        </w:rPr>
        <w:t>T</w:t>
      </w:r>
      <w:r w:rsidR="009D33A4" w:rsidRPr="00513FF3">
        <w:rPr>
          <w:rFonts w:ascii="Calibri" w:hAnsi="Calibri" w:cs="Arial"/>
        </w:rPr>
        <w:t>P</w:t>
      </w:r>
      <w:r w:rsidR="002D1D6A" w:rsidRPr="000D4D2F">
        <w:rPr>
          <w:rFonts w:ascii="Calibri" w:hAnsi="Calibri" w:cs="Arial"/>
        </w:rPr>
        <w:t>.</w:t>
      </w:r>
    </w:p>
    <w:p w14:paraId="1B627947" w14:textId="355F19BB" w:rsidR="004223C2" w:rsidRPr="00513FF3" w:rsidRDefault="002D1D6A" w:rsidP="00057537">
      <w:pPr>
        <w:jc w:val="both"/>
        <w:rPr>
          <w:rFonts w:ascii="Calibri" w:hAnsi="Calibri" w:cs="Arial"/>
        </w:rPr>
      </w:pPr>
      <w:r w:rsidRPr="00513FF3">
        <w:rPr>
          <w:rFonts w:ascii="Calibri" w:hAnsi="Calibri" w:cs="Arial"/>
        </w:rPr>
        <w:t xml:space="preserve">Le </w:t>
      </w:r>
      <w:r w:rsidR="004223C2" w:rsidRPr="00513FF3">
        <w:rPr>
          <w:rFonts w:ascii="Calibri" w:hAnsi="Calibri" w:cs="Arial"/>
        </w:rPr>
        <w:t xml:space="preserve">Coût définitif de l’opération sera déclaré en valeur « Mr », correspondant au mois de la date </w:t>
      </w:r>
      <w:r w:rsidR="005D72E4" w:rsidRPr="00513FF3">
        <w:rPr>
          <w:rFonts w:ascii="Calibri" w:hAnsi="Calibri" w:cs="Arial"/>
        </w:rPr>
        <w:t xml:space="preserve">de </w:t>
      </w:r>
      <w:r w:rsidR="004223C2" w:rsidRPr="00513FF3">
        <w:rPr>
          <w:rFonts w:ascii="Calibri" w:hAnsi="Calibri" w:cs="Arial"/>
        </w:rPr>
        <w:t>la réception de la dernière tranche des travaux</w:t>
      </w:r>
      <w:r w:rsidR="00D44374">
        <w:rPr>
          <w:rFonts w:ascii="Calibri" w:hAnsi="Calibri" w:cs="Arial"/>
        </w:rPr>
        <w:t xml:space="preserve"> effectivement affermie</w:t>
      </w:r>
      <w:r w:rsidR="004223C2" w:rsidRPr="00513FF3">
        <w:rPr>
          <w:rFonts w:ascii="Calibri" w:hAnsi="Calibri" w:cs="Arial"/>
        </w:rPr>
        <w:t>.</w:t>
      </w:r>
    </w:p>
    <w:p w14:paraId="2BD35496" w14:textId="77777777" w:rsidR="00A44591" w:rsidRDefault="00A44591" w:rsidP="00EC1A60">
      <w:pPr>
        <w:jc w:val="both"/>
        <w:rPr>
          <w:rFonts w:ascii="Calibri" w:hAnsi="Calibri" w:cs="Arial"/>
          <w:sz w:val="28"/>
          <w:szCs w:val="28"/>
        </w:rPr>
      </w:pPr>
    </w:p>
    <w:p w14:paraId="6560D662" w14:textId="77777777" w:rsidR="00B213F6" w:rsidRPr="00513FF3" w:rsidRDefault="00B213F6" w:rsidP="00B213F6">
      <w:pPr>
        <w:pStyle w:val="Titre1"/>
        <w:spacing w:before="120" w:after="0"/>
        <w:ind w:left="431" w:hanging="431"/>
        <w:rPr>
          <w:rFonts w:ascii="Calibri" w:hAnsi="Calibri" w:cs="Arial"/>
          <w:sz w:val="28"/>
          <w:szCs w:val="28"/>
        </w:rPr>
      </w:pPr>
      <w:bookmarkStart w:id="21" w:name="_Toc453601179"/>
      <w:r>
        <w:rPr>
          <w:rFonts w:ascii="Calibri" w:hAnsi="Calibri" w:cs="Arial"/>
          <w:sz w:val="28"/>
          <w:szCs w:val="28"/>
        </w:rPr>
        <w:t>Article 5</w:t>
      </w:r>
      <w:r w:rsidRPr="00513FF3">
        <w:rPr>
          <w:rFonts w:ascii="Calibri" w:hAnsi="Calibri" w:cs="Arial"/>
          <w:sz w:val="28"/>
          <w:szCs w:val="28"/>
        </w:rPr>
        <w:t xml:space="preserve"> : </w:t>
      </w:r>
      <w:r>
        <w:rPr>
          <w:rFonts w:ascii="Calibri" w:hAnsi="Calibri" w:cs="Arial"/>
          <w:sz w:val="28"/>
          <w:szCs w:val="28"/>
        </w:rPr>
        <w:t>Prix des prestations</w:t>
      </w:r>
      <w:bookmarkEnd w:id="21"/>
    </w:p>
    <w:p w14:paraId="4F0D49EA" w14:textId="77777777" w:rsidR="005D72E4" w:rsidRDefault="005D72E4" w:rsidP="005D72E4">
      <w:pPr>
        <w:jc w:val="both"/>
        <w:rPr>
          <w:rFonts w:ascii="Calibri" w:hAnsi="Calibri" w:cs="Arial"/>
        </w:rPr>
      </w:pPr>
    </w:p>
    <w:p w14:paraId="4BD96774" w14:textId="77777777" w:rsidR="00215247" w:rsidRDefault="00421F1A" w:rsidP="005D72E4">
      <w:pPr>
        <w:jc w:val="both"/>
        <w:rPr>
          <w:rFonts w:ascii="Calibri" w:hAnsi="Calibri" w:cs="Arial"/>
        </w:rPr>
      </w:pPr>
      <w:r w:rsidRPr="00421F1A">
        <w:rPr>
          <w:rFonts w:ascii="Calibri" w:hAnsi="Calibri" w:cs="Arial"/>
        </w:rPr>
        <w:t xml:space="preserve">Les prestations du marché seront rémunérées par application d’un prix global forfaitaire dont le détail est précisé </w:t>
      </w:r>
      <w:r>
        <w:rPr>
          <w:rFonts w:ascii="Calibri" w:hAnsi="Calibri" w:cs="Arial"/>
        </w:rPr>
        <w:t>ci-dessous</w:t>
      </w:r>
      <w:r w:rsidR="00421E91">
        <w:rPr>
          <w:rFonts w:ascii="Calibri" w:hAnsi="Calibri" w:cs="Arial"/>
        </w:rPr>
        <w:t>.</w:t>
      </w:r>
    </w:p>
    <w:p w14:paraId="4D4BA03C" w14:textId="77777777" w:rsidR="00900B39" w:rsidRDefault="00900B39" w:rsidP="005D72E4">
      <w:pPr>
        <w:jc w:val="both"/>
        <w:rPr>
          <w:rFonts w:ascii="Calibri" w:hAnsi="Calibri" w:cs="Arial"/>
        </w:rPr>
      </w:pPr>
    </w:p>
    <w:p w14:paraId="141A89ED" w14:textId="3FAEC2E3" w:rsidR="00900B39" w:rsidRDefault="00A457B4" w:rsidP="005D72E4">
      <w:pPr>
        <w:jc w:val="both"/>
        <w:rPr>
          <w:rFonts w:ascii="Calibri" w:hAnsi="Calibri" w:cs="Arial"/>
        </w:rPr>
      </w:pPr>
      <w:r>
        <w:rPr>
          <w:rFonts w:ascii="Calibri" w:hAnsi="Calibri" w:cs="Arial"/>
        </w:rPr>
        <w:t>Le marché prévoit une tranche ferme et une tranche optionnelle</w:t>
      </w:r>
      <w:r w:rsidR="00900B39">
        <w:rPr>
          <w:rFonts w:ascii="Calibri" w:hAnsi="Calibri" w:cs="Arial"/>
        </w:rPr>
        <w:t xml:space="preserve"> </w:t>
      </w:r>
    </w:p>
    <w:p w14:paraId="6A43493E" w14:textId="77777777" w:rsidR="00A457B4" w:rsidRDefault="00A457B4" w:rsidP="005D72E4">
      <w:pPr>
        <w:jc w:val="both"/>
        <w:rPr>
          <w:rFonts w:ascii="Calibri" w:hAnsi="Calibri" w:cs="Arial"/>
        </w:rPr>
      </w:pPr>
    </w:p>
    <w:p w14:paraId="6E62B7FC" w14:textId="77777777" w:rsidR="00215247" w:rsidRDefault="00215247" w:rsidP="005D72E4">
      <w:pPr>
        <w:jc w:val="both"/>
        <w:rPr>
          <w:rFonts w:ascii="Calibri" w:hAnsi="Calibri" w:cs="Arial"/>
        </w:rPr>
      </w:pPr>
    </w:p>
    <w:p w14:paraId="4A64F29F" w14:textId="3720F86D" w:rsidR="00210D54" w:rsidRDefault="00190C2F" w:rsidP="005D72E4">
      <w:pPr>
        <w:jc w:val="both"/>
        <w:rPr>
          <w:rFonts w:ascii="Calibri" w:hAnsi="Calibri" w:cs="Arial"/>
          <w:b/>
          <w:bCs/>
          <w:sz w:val="32"/>
          <w:szCs w:val="32"/>
        </w:rPr>
      </w:pPr>
      <w:r>
        <w:rPr>
          <w:rFonts w:ascii="Calibri" w:hAnsi="Calibri" w:cs="Arial"/>
          <w:b/>
          <w:bCs/>
          <w:sz w:val="32"/>
          <w:szCs w:val="32"/>
        </w:rPr>
        <w:t xml:space="preserve">5.1 </w:t>
      </w:r>
      <w:r w:rsidR="00210D54" w:rsidRPr="00210D54">
        <w:rPr>
          <w:rFonts w:ascii="Calibri" w:hAnsi="Calibri" w:cs="Arial"/>
          <w:b/>
          <w:bCs/>
          <w:sz w:val="32"/>
          <w:szCs w:val="32"/>
        </w:rPr>
        <w:t xml:space="preserve">Tranche ferme </w:t>
      </w:r>
    </w:p>
    <w:p w14:paraId="69001090" w14:textId="77777777" w:rsidR="00D44374" w:rsidRPr="00210D54" w:rsidRDefault="00D44374" w:rsidP="005D72E4">
      <w:pPr>
        <w:jc w:val="both"/>
        <w:rPr>
          <w:rFonts w:ascii="Calibri" w:hAnsi="Calibri" w:cs="Arial"/>
          <w:b/>
          <w:bCs/>
          <w:sz w:val="32"/>
          <w:szCs w:val="32"/>
        </w:rPr>
      </w:pPr>
    </w:p>
    <w:p w14:paraId="5C393F7F" w14:textId="4A38CBB6" w:rsidR="004A63D9" w:rsidRPr="002446E5" w:rsidRDefault="002446E5" w:rsidP="002446E5">
      <w:pPr>
        <w:ind w:firstLine="1134"/>
        <w:jc w:val="both"/>
        <w:rPr>
          <w:rFonts w:ascii="Calibri" w:hAnsi="Calibri" w:cs="Arial"/>
          <w:b/>
          <w:u w:val="single"/>
        </w:rPr>
      </w:pPr>
      <w:r>
        <w:rPr>
          <w:rFonts w:ascii="Calibri" w:hAnsi="Calibri" w:cs="Arial"/>
          <w:b/>
          <w:u w:val="single"/>
        </w:rPr>
        <w:t>5.1</w:t>
      </w:r>
      <w:r w:rsidR="00190C2F">
        <w:rPr>
          <w:rFonts w:ascii="Calibri" w:hAnsi="Calibri" w:cs="Arial"/>
          <w:b/>
          <w:u w:val="single"/>
        </w:rPr>
        <w:t>.1</w:t>
      </w:r>
      <w:r>
        <w:rPr>
          <w:rFonts w:ascii="Calibri" w:hAnsi="Calibri" w:cs="Arial"/>
          <w:b/>
          <w:u w:val="single"/>
        </w:rPr>
        <w:t xml:space="preserve"> Offre de base </w:t>
      </w:r>
      <w:r w:rsidR="004A63D9" w:rsidRPr="002446E5">
        <w:rPr>
          <w:rFonts w:ascii="Calibri" w:hAnsi="Calibri" w:cs="Arial"/>
          <w:b/>
          <w:u w:val="single"/>
        </w:rPr>
        <w:t>– F</w:t>
      </w:r>
      <w:r>
        <w:rPr>
          <w:rFonts w:ascii="Calibri" w:hAnsi="Calibri" w:cs="Arial"/>
          <w:b/>
          <w:u w:val="single"/>
        </w:rPr>
        <w:t xml:space="preserve">ranchise TRC de </w:t>
      </w:r>
      <w:r w:rsidR="00424052" w:rsidRPr="002446E5">
        <w:rPr>
          <w:rFonts w:ascii="Calibri" w:hAnsi="Calibri" w:cs="Arial"/>
          <w:b/>
          <w:u w:val="single"/>
        </w:rPr>
        <w:t>2</w:t>
      </w:r>
      <w:r w:rsidR="004A63D9" w:rsidRPr="002446E5">
        <w:rPr>
          <w:rFonts w:ascii="Calibri" w:hAnsi="Calibri" w:cs="Arial"/>
          <w:b/>
          <w:u w:val="single"/>
        </w:rPr>
        <w:t>5 000 €</w:t>
      </w:r>
    </w:p>
    <w:p w14:paraId="1B45DC35" w14:textId="77777777" w:rsidR="004A63D9" w:rsidRDefault="004A63D9" w:rsidP="005D72E4">
      <w:pPr>
        <w:jc w:val="both"/>
        <w:rPr>
          <w:rFonts w:ascii="Calibri" w:hAnsi="Calibri" w:cs="Arial"/>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7"/>
        <w:gridCol w:w="3059"/>
        <w:gridCol w:w="2373"/>
        <w:gridCol w:w="900"/>
        <w:gridCol w:w="1085"/>
        <w:gridCol w:w="809"/>
        <w:gridCol w:w="1080"/>
      </w:tblGrid>
      <w:tr w:rsidR="00424052" w:rsidRPr="00560F84" w14:paraId="137888A2" w14:textId="77777777" w:rsidTr="00467730">
        <w:trPr>
          <w:cantSplit/>
          <w:trHeight w:val="449"/>
        </w:trPr>
        <w:tc>
          <w:tcPr>
            <w:tcW w:w="343" w:type="pct"/>
            <w:vMerge w:val="restart"/>
            <w:tcBorders>
              <w:top w:val="single" w:sz="12" w:space="0" w:color="auto"/>
              <w:left w:val="single" w:sz="12" w:space="0" w:color="auto"/>
              <w:bottom w:val="single" w:sz="12" w:space="0" w:color="auto"/>
              <w:right w:val="nil"/>
            </w:tcBorders>
            <w:shd w:val="clear" w:color="auto" w:fill="FFFFFF"/>
            <w:vAlign w:val="center"/>
            <w:hideMark/>
          </w:tcPr>
          <w:p w14:paraId="77A4FDFF" w14:textId="77777777" w:rsidR="00424052" w:rsidRPr="00560F84" w:rsidRDefault="00424052" w:rsidP="008303FD">
            <w:pPr>
              <w:jc w:val="center"/>
              <w:rPr>
                <w:rFonts w:ascii="Arial" w:hAnsi="Arial" w:cs="Arial"/>
                <w:b/>
                <w:sz w:val="16"/>
                <w:szCs w:val="16"/>
              </w:rPr>
            </w:pPr>
            <w:r w:rsidRPr="00560F84">
              <w:rPr>
                <w:rFonts w:ascii="Arial" w:hAnsi="Arial" w:cs="Arial"/>
                <w:b/>
                <w:sz w:val="16"/>
                <w:szCs w:val="16"/>
              </w:rPr>
              <w:t>Articles du CCTP</w:t>
            </w:r>
          </w:p>
        </w:tc>
        <w:tc>
          <w:tcPr>
            <w:tcW w:w="1528" w:type="pct"/>
            <w:vMerge w:val="restart"/>
            <w:tcBorders>
              <w:top w:val="single" w:sz="12" w:space="0" w:color="auto"/>
              <w:left w:val="single" w:sz="12" w:space="0" w:color="auto"/>
              <w:bottom w:val="single" w:sz="12" w:space="0" w:color="auto"/>
              <w:right w:val="nil"/>
            </w:tcBorders>
            <w:shd w:val="clear" w:color="auto" w:fill="FFFFFF"/>
            <w:vAlign w:val="center"/>
          </w:tcPr>
          <w:p w14:paraId="0FB118CD" w14:textId="77777777" w:rsidR="00424052" w:rsidRPr="00560F84" w:rsidRDefault="00424052" w:rsidP="008303FD">
            <w:pPr>
              <w:jc w:val="center"/>
              <w:rPr>
                <w:rFonts w:ascii="Arial" w:hAnsi="Arial" w:cs="Arial"/>
                <w:b/>
                <w:sz w:val="18"/>
                <w:szCs w:val="18"/>
              </w:rPr>
            </w:pPr>
          </w:p>
          <w:p w14:paraId="18111903" w14:textId="77777777" w:rsidR="00424052" w:rsidRPr="00560F84" w:rsidRDefault="00424052" w:rsidP="008303FD">
            <w:pPr>
              <w:jc w:val="center"/>
              <w:rPr>
                <w:rFonts w:ascii="Arial" w:eastAsia="Arial Unicode MS" w:hAnsi="Arial" w:cs="Arial"/>
                <w:b/>
                <w:sz w:val="18"/>
                <w:szCs w:val="18"/>
              </w:rPr>
            </w:pPr>
            <w:r w:rsidRPr="00560F84">
              <w:rPr>
                <w:rFonts w:ascii="Arial" w:hAnsi="Arial" w:cs="Arial"/>
                <w:b/>
                <w:sz w:val="18"/>
                <w:szCs w:val="18"/>
              </w:rPr>
              <w:t>NATURE DES GARANTIES</w:t>
            </w:r>
          </w:p>
          <w:p w14:paraId="62F945D4" w14:textId="77777777" w:rsidR="00424052" w:rsidRPr="00560F84" w:rsidRDefault="00424052" w:rsidP="008303FD">
            <w:pPr>
              <w:jc w:val="center"/>
              <w:rPr>
                <w:rFonts w:ascii="Arial" w:eastAsia="Arial Unicode MS" w:hAnsi="Arial" w:cs="Arial"/>
                <w:b/>
                <w:sz w:val="18"/>
                <w:szCs w:val="18"/>
              </w:rPr>
            </w:pPr>
            <w:r w:rsidRPr="00560F84">
              <w:rPr>
                <w:rFonts w:ascii="Arial" w:hAnsi="Arial" w:cs="Arial"/>
                <w:b/>
                <w:sz w:val="18"/>
                <w:szCs w:val="18"/>
              </w:rPr>
              <w:t>(Décrites au CCTP)</w:t>
            </w:r>
          </w:p>
        </w:tc>
        <w:tc>
          <w:tcPr>
            <w:tcW w:w="1186"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0FF8C9A2" w14:textId="77777777" w:rsidR="00424052" w:rsidRPr="00560F84" w:rsidRDefault="00424052" w:rsidP="008303FD">
            <w:pPr>
              <w:jc w:val="center"/>
              <w:rPr>
                <w:rFonts w:ascii="Arial" w:hAnsi="Arial" w:cs="Arial"/>
                <w:b/>
                <w:sz w:val="18"/>
                <w:szCs w:val="18"/>
              </w:rPr>
            </w:pPr>
          </w:p>
          <w:p w14:paraId="565C09BE" w14:textId="77777777" w:rsidR="00424052" w:rsidRPr="00560F84" w:rsidRDefault="00424052" w:rsidP="008303FD">
            <w:pPr>
              <w:jc w:val="center"/>
              <w:rPr>
                <w:rFonts w:ascii="Arial" w:eastAsia="Arial Unicode MS" w:hAnsi="Arial" w:cs="Arial"/>
                <w:b/>
                <w:sz w:val="18"/>
                <w:szCs w:val="18"/>
              </w:rPr>
            </w:pPr>
            <w:r w:rsidRPr="00560F84">
              <w:rPr>
                <w:rFonts w:ascii="Arial" w:hAnsi="Arial" w:cs="Arial"/>
                <w:b/>
                <w:sz w:val="18"/>
                <w:szCs w:val="18"/>
              </w:rPr>
              <w:t>MONTANT DES GARANTIES</w:t>
            </w:r>
          </w:p>
        </w:tc>
        <w:tc>
          <w:tcPr>
            <w:tcW w:w="1943" w:type="pct"/>
            <w:gridSpan w:val="4"/>
            <w:tcBorders>
              <w:top w:val="single" w:sz="12" w:space="0" w:color="auto"/>
              <w:left w:val="nil"/>
              <w:bottom w:val="single" w:sz="12" w:space="0" w:color="auto"/>
              <w:right w:val="double" w:sz="4" w:space="0" w:color="auto"/>
            </w:tcBorders>
            <w:vAlign w:val="center"/>
            <w:hideMark/>
          </w:tcPr>
          <w:p w14:paraId="23EE9937" w14:textId="77777777" w:rsidR="00424052" w:rsidRPr="00560F84" w:rsidRDefault="00424052" w:rsidP="008303FD">
            <w:pPr>
              <w:jc w:val="center"/>
              <w:rPr>
                <w:rFonts w:ascii="Arial" w:hAnsi="Arial" w:cs="Arial"/>
                <w:b/>
                <w:sz w:val="18"/>
                <w:szCs w:val="18"/>
              </w:rPr>
            </w:pPr>
            <w:r w:rsidRPr="00560F84">
              <w:rPr>
                <w:rFonts w:ascii="Arial" w:hAnsi="Arial" w:cs="Arial"/>
                <w:b/>
                <w:sz w:val="18"/>
                <w:szCs w:val="18"/>
              </w:rPr>
              <w:t>FRANCHISE : 25 000 €</w:t>
            </w:r>
          </w:p>
        </w:tc>
      </w:tr>
      <w:tr w:rsidR="00424052" w:rsidRPr="00560F84" w14:paraId="0A7D1426" w14:textId="77777777" w:rsidTr="00467730">
        <w:trPr>
          <w:cantSplit/>
          <w:trHeight w:val="303"/>
        </w:trPr>
        <w:tc>
          <w:tcPr>
            <w:tcW w:w="343" w:type="pct"/>
            <w:vMerge/>
            <w:tcBorders>
              <w:top w:val="single" w:sz="12" w:space="0" w:color="auto"/>
              <w:left w:val="single" w:sz="12" w:space="0" w:color="auto"/>
              <w:bottom w:val="single" w:sz="12" w:space="0" w:color="auto"/>
              <w:right w:val="nil"/>
            </w:tcBorders>
            <w:vAlign w:val="center"/>
            <w:hideMark/>
          </w:tcPr>
          <w:p w14:paraId="121E646E" w14:textId="77777777" w:rsidR="00424052" w:rsidRPr="00560F84" w:rsidRDefault="00424052" w:rsidP="008303FD">
            <w:pPr>
              <w:rPr>
                <w:rFonts w:ascii="Arial" w:hAnsi="Arial" w:cs="Arial"/>
                <w:b/>
                <w:sz w:val="16"/>
                <w:szCs w:val="16"/>
              </w:rPr>
            </w:pPr>
          </w:p>
        </w:tc>
        <w:tc>
          <w:tcPr>
            <w:tcW w:w="1528" w:type="pct"/>
            <w:vMerge/>
            <w:tcBorders>
              <w:top w:val="single" w:sz="12" w:space="0" w:color="auto"/>
              <w:left w:val="single" w:sz="12" w:space="0" w:color="auto"/>
              <w:bottom w:val="single" w:sz="12" w:space="0" w:color="auto"/>
              <w:right w:val="nil"/>
            </w:tcBorders>
            <w:vAlign w:val="center"/>
            <w:hideMark/>
          </w:tcPr>
          <w:p w14:paraId="32FF7E91" w14:textId="77777777" w:rsidR="00424052" w:rsidRPr="00560F84" w:rsidRDefault="00424052" w:rsidP="008303FD">
            <w:pPr>
              <w:rPr>
                <w:rFonts w:ascii="Arial" w:eastAsia="Arial Unicode MS" w:hAnsi="Arial" w:cs="Arial"/>
                <w:b/>
                <w:sz w:val="18"/>
                <w:szCs w:val="18"/>
              </w:rPr>
            </w:pPr>
          </w:p>
        </w:tc>
        <w:tc>
          <w:tcPr>
            <w:tcW w:w="1186" w:type="pct"/>
            <w:vMerge/>
            <w:tcBorders>
              <w:top w:val="single" w:sz="12" w:space="0" w:color="auto"/>
              <w:left w:val="single" w:sz="12" w:space="0" w:color="auto"/>
              <w:bottom w:val="single" w:sz="12" w:space="0" w:color="auto"/>
              <w:right w:val="single" w:sz="12" w:space="0" w:color="auto"/>
            </w:tcBorders>
            <w:vAlign w:val="center"/>
            <w:hideMark/>
          </w:tcPr>
          <w:p w14:paraId="0EA759C5" w14:textId="77777777" w:rsidR="00424052" w:rsidRPr="00560F84" w:rsidRDefault="00424052" w:rsidP="008303FD">
            <w:pPr>
              <w:rPr>
                <w:rFonts w:ascii="Arial" w:hAnsi="Arial" w:cs="Arial"/>
                <w:b/>
                <w:sz w:val="18"/>
                <w:szCs w:val="18"/>
              </w:rPr>
            </w:pPr>
          </w:p>
        </w:tc>
        <w:tc>
          <w:tcPr>
            <w:tcW w:w="452" w:type="pct"/>
            <w:tcBorders>
              <w:top w:val="single" w:sz="12" w:space="0" w:color="auto"/>
              <w:left w:val="nil"/>
              <w:bottom w:val="single" w:sz="12" w:space="0" w:color="auto"/>
              <w:right w:val="single" w:sz="8" w:space="0" w:color="auto"/>
            </w:tcBorders>
            <w:shd w:val="clear" w:color="auto" w:fill="FFFFFF"/>
            <w:vAlign w:val="center"/>
            <w:hideMark/>
          </w:tcPr>
          <w:p w14:paraId="452B8CEB" w14:textId="77777777" w:rsidR="00424052" w:rsidRPr="00560F84" w:rsidRDefault="00424052" w:rsidP="008303FD">
            <w:pPr>
              <w:jc w:val="center"/>
              <w:rPr>
                <w:rFonts w:ascii="Arial" w:eastAsia="Arial Unicode MS" w:hAnsi="Arial" w:cs="Arial"/>
                <w:b/>
                <w:sz w:val="18"/>
                <w:szCs w:val="18"/>
              </w:rPr>
            </w:pPr>
            <w:r w:rsidRPr="00560F84">
              <w:rPr>
                <w:rFonts w:ascii="Arial" w:eastAsia="Arial Unicode MS" w:hAnsi="Arial" w:cs="Arial"/>
                <w:b/>
                <w:sz w:val="18"/>
                <w:szCs w:val="18"/>
              </w:rPr>
              <w:t>TAUX HT</w:t>
            </w: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32C9EF9C" w14:textId="77777777" w:rsidR="00424052" w:rsidRPr="00560F84" w:rsidRDefault="00424052" w:rsidP="008303FD">
            <w:pPr>
              <w:jc w:val="center"/>
              <w:rPr>
                <w:rFonts w:ascii="Arial" w:eastAsia="Arial Unicode MS" w:hAnsi="Arial" w:cs="Arial"/>
                <w:b/>
                <w:sz w:val="18"/>
                <w:szCs w:val="18"/>
              </w:rPr>
            </w:pPr>
            <w:r w:rsidRPr="00560F84">
              <w:rPr>
                <w:rFonts w:ascii="Arial" w:eastAsia="Arial Unicode MS" w:hAnsi="Arial" w:cs="Arial"/>
                <w:b/>
                <w:sz w:val="18"/>
                <w:szCs w:val="18"/>
              </w:rPr>
              <w:t>PRIME en € HT</w:t>
            </w: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07F9FE28" w14:textId="70D56A20" w:rsidR="00424052" w:rsidRPr="00560F84" w:rsidRDefault="00424052" w:rsidP="008303FD">
            <w:pPr>
              <w:jc w:val="center"/>
              <w:rPr>
                <w:rFonts w:ascii="Arial" w:eastAsia="Arial Unicode MS" w:hAnsi="Arial" w:cs="Arial"/>
                <w:b/>
                <w:sz w:val="18"/>
                <w:szCs w:val="18"/>
              </w:rPr>
            </w:pPr>
            <w:r w:rsidRPr="00560F84">
              <w:rPr>
                <w:rFonts w:ascii="Arial" w:hAnsi="Arial" w:cs="Arial"/>
                <w:b/>
                <w:sz w:val="18"/>
                <w:szCs w:val="18"/>
              </w:rPr>
              <w:t xml:space="preserve">TAUX TTC </w:t>
            </w:r>
            <w:ins w:id="22" w:author="VIGNAL Julie" w:date="2025-10-14T13:49:00Z" w16du:dateUtc="2025-10-14T11:49:00Z">
              <w:r w:rsidR="008F1F20">
                <w:rPr>
                  <w:rFonts w:ascii="Arial" w:hAnsi="Arial" w:cs="Arial"/>
                  <w:b/>
                  <w:sz w:val="18"/>
                  <w:szCs w:val="18"/>
                  <w:vertAlign w:val="superscript"/>
                </w:rPr>
                <w:t>*</w:t>
              </w:r>
            </w:ins>
            <w:del w:id="23" w:author="VIGNAL Julie" w:date="2025-10-14T13:49:00Z" w16du:dateUtc="2025-10-14T11:49:00Z">
              <w:r w:rsidRPr="00560F84" w:rsidDel="008F1F20">
                <w:rPr>
                  <w:rFonts w:ascii="Arial" w:hAnsi="Arial" w:cs="Arial"/>
                  <w:b/>
                  <w:sz w:val="18"/>
                  <w:szCs w:val="18"/>
                  <w:vertAlign w:val="superscript"/>
                </w:rPr>
                <w:delText>2</w:delText>
              </w:r>
            </w:del>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hideMark/>
          </w:tcPr>
          <w:p w14:paraId="1C97E6C7" w14:textId="4DCEB7BE" w:rsidR="00424052" w:rsidRPr="00560F84" w:rsidRDefault="00424052" w:rsidP="008303FD">
            <w:pPr>
              <w:jc w:val="center"/>
              <w:rPr>
                <w:rFonts w:ascii="Arial" w:eastAsia="Arial Unicode MS" w:hAnsi="Arial" w:cs="Arial"/>
                <w:b/>
                <w:sz w:val="18"/>
                <w:szCs w:val="18"/>
                <w:vertAlign w:val="superscript"/>
              </w:rPr>
            </w:pPr>
            <w:r w:rsidRPr="00560F84">
              <w:rPr>
                <w:rFonts w:ascii="Arial" w:eastAsia="Arial Unicode MS" w:hAnsi="Arial" w:cs="Arial"/>
                <w:b/>
                <w:sz w:val="18"/>
                <w:szCs w:val="18"/>
              </w:rPr>
              <w:t xml:space="preserve">PRIME TTC </w:t>
            </w:r>
            <w:ins w:id="24" w:author="VIGNAL Julie" w:date="2025-10-14T13:50:00Z" w16du:dateUtc="2025-10-14T11:50:00Z">
              <w:r w:rsidR="008F1F20">
                <w:rPr>
                  <w:rFonts w:ascii="Arial" w:eastAsia="Arial Unicode MS" w:hAnsi="Arial" w:cs="Arial"/>
                  <w:b/>
                  <w:sz w:val="18"/>
                  <w:szCs w:val="18"/>
                  <w:vertAlign w:val="superscript"/>
                </w:rPr>
                <w:t>*</w:t>
              </w:r>
            </w:ins>
            <w:del w:id="25" w:author="VIGNAL Julie" w:date="2025-10-14T13:50:00Z" w16du:dateUtc="2025-10-14T11:50:00Z">
              <w:r w:rsidRPr="00560F84" w:rsidDel="008F1F20">
                <w:rPr>
                  <w:rFonts w:ascii="Arial" w:eastAsia="Arial Unicode MS" w:hAnsi="Arial" w:cs="Arial"/>
                  <w:b/>
                  <w:sz w:val="18"/>
                  <w:szCs w:val="18"/>
                  <w:vertAlign w:val="superscript"/>
                </w:rPr>
                <w:delText>2</w:delText>
              </w:r>
            </w:del>
          </w:p>
        </w:tc>
      </w:tr>
      <w:tr w:rsidR="00424052" w:rsidRPr="00560F84" w14:paraId="56252018" w14:textId="77777777" w:rsidTr="00467730">
        <w:trPr>
          <w:cantSplit/>
          <w:trHeight w:val="932"/>
        </w:trPr>
        <w:tc>
          <w:tcPr>
            <w:tcW w:w="343" w:type="pct"/>
            <w:tcBorders>
              <w:top w:val="single" w:sz="12" w:space="0" w:color="auto"/>
              <w:left w:val="single" w:sz="12" w:space="0" w:color="auto"/>
              <w:bottom w:val="nil"/>
              <w:right w:val="single" w:sz="12" w:space="0" w:color="auto"/>
            </w:tcBorders>
            <w:shd w:val="clear" w:color="auto" w:fill="FFFFFF"/>
            <w:hideMark/>
          </w:tcPr>
          <w:p w14:paraId="7B7A9D97" w14:textId="77777777" w:rsidR="00424052" w:rsidRPr="00560F84" w:rsidRDefault="00424052" w:rsidP="008303FD">
            <w:pPr>
              <w:keepNext/>
              <w:jc w:val="center"/>
              <w:outlineLvl w:val="6"/>
              <w:rPr>
                <w:rFonts w:ascii="Arial" w:hAnsi="Arial" w:cs="Arial"/>
                <w:b/>
                <w:sz w:val="16"/>
                <w:szCs w:val="16"/>
              </w:rPr>
            </w:pPr>
          </w:p>
          <w:p w14:paraId="29FC9501" w14:textId="54CA1557" w:rsidR="00424052" w:rsidRPr="00560F84" w:rsidRDefault="00424052" w:rsidP="008303FD">
            <w:pPr>
              <w:keepNext/>
              <w:jc w:val="center"/>
              <w:outlineLvl w:val="6"/>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tcPr>
          <w:p w14:paraId="59ED179C" w14:textId="77777777" w:rsidR="00424052" w:rsidRPr="00560F84" w:rsidRDefault="00424052" w:rsidP="008303FD">
            <w:pPr>
              <w:keepNext/>
              <w:outlineLvl w:val="6"/>
              <w:rPr>
                <w:rFonts w:ascii="Arial" w:hAnsi="Arial" w:cs="Arial"/>
                <w:b/>
                <w:sz w:val="16"/>
                <w:szCs w:val="16"/>
                <w:u w:val="single"/>
              </w:rPr>
            </w:pPr>
          </w:p>
          <w:p w14:paraId="77AFAA1D" w14:textId="77777777" w:rsidR="00424052" w:rsidRPr="00560F84" w:rsidRDefault="00424052" w:rsidP="008303FD">
            <w:pPr>
              <w:keepNext/>
              <w:outlineLvl w:val="6"/>
              <w:rPr>
                <w:rFonts w:ascii="Arial" w:eastAsia="Arial Unicode MS" w:hAnsi="Arial" w:cs="Arial"/>
                <w:b/>
                <w:sz w:val="16"/>
                <w:szCs w:val="16"/>
              </w:rPr>
            </w:pPr>
            <w:r w:rsidRPr="00560F84">
              <w:rPr>
                <w:rFonts w:ascii="Arial" w:hAnsi="Arial" w:cs="Arial"/>
                <w:b/>
                <w:sz w:val="16"/>
                <w:szCs w:val="16"/>
                <w:u w:val="single"/>
              </w:rPr>
              <w:t>Garantie principale</w:t>
            </w:r>
          </w:p>
        </w:tc>
        <w:tc>
          <w:tcPr>
            <w:tcW w:w="1186" w:type="pct"/>
            <w:tcBorders>
              <w:top w:val="single" w:sz="12" w:space="0" w:color="auto"/>
              <w:left w:val="single" w:sz="12" w:space="0" w:color="auto"/>
              <w:bottom w:val="nil"/>
              <w:right w:val="single" w:sz="12" w:space="0" w:color="auto"/>
            </w:tcBorders>
            <w:shd w:val="clear" w:color="auto" w:fill="FFFFFF"/>
            <w:vAlign w:val="center"/>
            <w:hideMark/>
          </w:tcPr>
          <w:p w14:paraId="291E10B3" w14:textId="44CE2A22" w:rsidR="00424052" w:rsidRPr="00560F84" w:rsidRDefault="00424052" w:rsidP="008303FD">
            <w:pPr>
              <w:tabs>
                <w:tab w:val="left" w:pos="7371"/>
              </w:tabs>
              <w:jc w:val="center"/>
              <w:rPr>
                <w:rFonts w:ascii="Arial" w:hAnsi="Arial" w:cs="Arial"/>
                <w:b/>
                <w:sz w:val="16"/>
                <w:szCs w:val="16"/>
              </w:rPr>
            </w:pPr>
            <w:r w:rsidRPr="00560F84">
              <w:rPr>
                <w:rFonts w:ascii="Arial" w:hAnsi="Arial" w:cs="Arial"/>
                <w:b/>
                <w:sz w:val="16"/>
                <w:szCs w:val="16"/>
              </w:rPr>
              <w:t>Coût HT de l’opération</w:t>
            </w:r>
            <w:r w:rsidR="00AF51D1">
              <w:rPr>
                <w:rFonts w:ascii="Arial" w:hAnsi="Arial" w:cs="Arial"/>
                <w:b/>
                <w:sz w:val="16"/>
                <w:szCs w:val="16"/>
              </w:rPr>
              <w:t xml:space="preserve"> – Travaux tranche ferme</w:t>
            </w:r>
          </w:p>
        </w:tc>
        <w:tc>
          <w:tcPr>
            <w:tcW w:w="452" w:type="pct"/>
            <w:tcBorders>
              <w:top w:val="single" w:sz="12" w:space="0" w:color="auto"/>
              <w:left w:val="nil"/>
              <w:bottom w:val="nil"/>
              <w:right w:val="single" w:sz="8" w:space="0" w:color="auto"/>
            </w:tcBorders>
            <w:shd w:val="clear" w:color="auto" w:fill="FFFFFF"/>
          </w:tcPr>
          <w:p w14:paraId="017367BE" w14:textId="77777777" w:rsidR="00424052" w:rsidRPr="00560F84" w:rsidRDefault="00424052" w:rsidP="008303FD">
            <w:pPr>
              <w:tabs>
                <w:tab w:val="left" w:pos="7371"/>
              </w:tabs>
              <w:jc w:val="center"/>
              <w:rPr>
                <w:rFonts w:ascii="Arial" w:eastAsia="Arial Unicode MS" w:hAnsi="Arial" w:cs="Arial"/>
                <w:sz w:val="16"/>
                <w:szCs w:val="16"/>
              </w:rPr>
            </w:pPr>
          </w:p>
        </w:tc>
        <w:tc>
          <w:tcPr>
            <w:tcW w:w="544" w:type="pct"/>
            <w:tcBorders>
              <w:top w:val="single" w:sz="12" w:space="0" w:color="auto"/>
              <w:left w:val="single" w:sz="8" w:space="0" w:color="auto"/>
              <w:bottom w:val="nil"/>
              <w:right w:val="single" w:sz="8" w:space="0" w:color="auto"/>
            </w:tcBorders>
            <w:shd w:val="clear" w:color="auto" w:fill="FFFFFF"/>
            <w:vAlign w:val="center"/>
          </w:tcPr>
          <w:p w14:paraId="435F86CA" w14:textId="77777777" w:rsidR="00424052" w:rsidRPr="00560F84" w:rsidRDefault="00424052" w:rsidP="008303FD">
            <w:pPr>
              <w:tabs>
                <w:tab w:val="left" w:pos="7371"/>
              </w:tabs>
              <w:rPr>
                <w:rFonts w:ascii="Arial" w:eastAsia="Arial Unicode MS" w:hAnsi="Arial" w:cs="Arial"/>
                <w:sz w:val="16"/>
                <w:szCs w:val="16"/>
              </w:rPr>
            </w:pPr>
          </w:p>
        </w:tc>
        <w:tc>
          <w:tcPr>
            <w:tcW w:w="406" w:type="pct"/>
            <w:tcBorders>
              <w:top w:val="single" w:sz="12" w:space="0" w:color="auto"/>
              <w:left w:val="single" w:sz="8" w:space="0" w:color="auto"/>
              <w:bottom w:val="nil"/>
              <w:right w:val="single" w:sz="8" w:space="0" w:color="auto"/>
            </w:tcBorders>
            <w:shd w:val="clear" w:color="auto" w:fill="FFFFFF"/>
            <w:vAlign w:val="center"/>
          </w:tcPr>
          <w:p w14:paraId="42C2D803" w14:textId="77777777" w:rsidR="00424052" w:rsidRPr="00560F84" w:rsidRDefault="00424052" w:rsidP="008303FD">
            <w:pPr>
              <w:tabs>
                <w:tab w:val="left" w:pos="7371"/>
              </w:tabs>
              <w:rPr>
                <w:rFonts w:ascii="Arial" w:eastAsia="Arial Unicode MS" w:hAnsi="Arial" w:cs="Arial"/>
                <w:sz w:val="16"/>
                <w:szCs w:val="16"/>
              </w:rPr>
            </w:pPr>
          </w:p>
        </w:tc>
        <w:tc>
          <w:tcPr>
            <w:tcW w:w="541" w:type="pct"/>
            <w:tcBorders>
              <w:top w:val="single" w:sz="12" w:space="0" w:color="auto"/>
              <w:left w:val="single" w:sz="8" w:space="0" w:color="auto"/>
              <w:bottom w:val="nil"/>
              <w:right w:val="double" w:sz="4" w:space="0" w:color="auto"/>
            </w:tcBorders>
            <w:shd w:val="clear" w:color="auto" w:fill="FFFFFF"/>
            <w:vAlign w:val="center"/>
          </w:tcPr>
          <w:p w14:paraId="47E5CE38" w14:textId="77777777" w:rsidR="00424052" w:rsidRPr="00560F84" w:rsidRDefault="00424052" w:rsidP="008303FD">
            <w:pPr>
              <w:tabs>
                <w:tab w:val="left" w:pos="7371"/>
              </w:tabs>
              <w:rPr>
                <w:rFonts w:ascii="Arial" w:eastAsia="Arial Unicode MS" w:hAnsi="Arial" w:cs="Arial"/>
                <w:sz w:val="16"/>
                <w:szCs w:val="16"/>
              </w:rPr>
            </w:pPr>
          </w:p>
        </w:tc>
      </w:tr>
      <w:tr w:rsidR="00424052" w:rsidRPr="00560F84" w14:paraId="2CB57D8B" w14:textId="77777777" w:rsidTr="00467730">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tcPr>
          <w:p w14:paraId="694D2C2E" w14:textId="3D4E3976" w:rsidR="00424052" w:rsidRPr="00560F84" w:rsidRDefault="00424052" w:rsidP="008303FD">
            <w:pPr>
              <w:tabs>
                <w:tab w:val="left" w:pos="7371"/>
              </w:tabs>
              <w:spacing w:line="360" w:lineRule="auto"/>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vAlign w:val="center"/>
          </w:tcPr>
          <w:p w14:paraId="50A4DD64" w14:textId="77777777" w:rsidR="00424052" w:rsidRPr="00560F84" w:rsidRDefault="00424052" w:rsidP="008303FD">
            <w:pPr>
              <w:keepNext/>
              <w:spacing w:line="360" w:lineRule="auto"/>
              <w:outlineLvl w:val="6"/>
              <w:rPr>
                <w:rFonts w:ascii="Arial" w:hAnsi="Arial" w:cs="Arial"/>
                <w:b/>
                <w:sz w:val="16"/>
                <w:szCs w:val="16"/>
                <w:u w:val="single"/>
              </w:rPr>
            </w:pPr>
            <w:r w:rsidRPr="00560F84">
              <w:rPr>
                <w:rFonts w:ascii="Arial" w:hAnsi="Arial" w:cs="Arial"/>
                <w:b/>
                <w:sz w:val="16"/>
                <w:szCs w:val="16"/>
                <w:u w:val="single"/>
              </w:rPr>
              <w:t>Dommages aux existants</w:t>
            </w:r>
          </w:p>
          <w:p w14:paraId="5FCE28C2" w14:textId="389C93E5" w:rsidR="00424052" w:rsidRPr="00560F84" w:rsidRDefault="00424052" w:rsidP="008303FD">
            <w:pPr>
              <w:keepNext/>
              <w:spacing w:line="360" w:lineRule="auto"/>
              <w:outlineLvl w:val="6"/>
              <w:rPr>
                <w:rFonts w:ascii="Arial" w:hAnsi="Arial" w:cs="Arial"/>
                <w:b/>
                <w:sz w:val="16"/>
                <w:szCs w:val="16"/>
                <w:u w:val="single"/>
              </w:rPr>
            </w:pPr>
            <w:r w:rsidRPr="00560F84">
              <w:rPr>
                <w:rFonts w:ascii="Arial" w:hAnsi="Arial" w:cs="Arial"/>
                <w:b/>
                <w:sz w:val="16"/>
                <w:szCs w:val="16"/>
                <w:u w:val="single"/>
              </w:rPr>
              <w:t xml:space="preserve"> </w:t>
            </w:r>
            <w:proofErr w:type="gramStart"/>
            <w:r w:rsidRPr="00560F84">
              <w:rPr>
                <w:rFonts w:ascii="Arial" w:hAnsi="Arial" w:cs="Arial"/>
                <w:b/>
                <w:sz w:val="16"/>
                <w:szCs w:val="16"/>
                <w:u w:val="single"/>
              </w:rPr>
              <w:t>y</w:t>
            </w:r>
            <w:proofErr w:type="gramEnd"/>
            <w:r w:rsidRPr="00560F84">
              <w:rPr>
                <w:rFonts w:ascii="Arial" w:hAnsi="Arial" w:cs="Arial"/>
                <w:b/>
                <w:sz w:val="16"/>
                <w:szCs w:val="16"/>
                <w:u w:val="single"/>
              </w:rPr>
              <w:t xml:space="preserve"> compris incendie, </w:t>
            </w:r>
            <w:r w:rsidR="002F2593" w:rsidRPr="00560F84">
              <w:rPr>
                <w:rFonts w:ascii="Arial" w:hAnsi="Arial" w:cs="Arial"/>
                <w:b/>
                <w:sz w:val="16"/>
                <w:szCs w:val="16"/>
                <w:u w:val="single"/>
              </w:rPr>
              <w:t xml:space="preserve">dégât des eaux, </w:t>
            </w:r>
            <w:r w:rsidRPr="00560F84">
              <w:rPr>
                <w:rFonts w:ascii="Arial" w:hAnsi="Arial" w:cs="Arial"/>
                <w:b/>
                <w:sz w:val="16"/>
                <w:szCs w:val="16"/>
                <w:u w:val="single"/>
              </w:rPr>
              <w:t>foudre et explosion</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02FE75BE" w14:textId="77777777" w:rsidR="00424052" w:rsidRPr="00560F84" w:rsidRDefault="00424052" w:rsidP="008303FD">
            <w:pPr>
              <w:tabs>
                <w:tab w:val="left" w:pos="7371"/>
              </w:tabs>
              <w:spacing w:line="360" w:lineRule="auto"/>
              <w:jc w:val="center"/>
              <w:rPr>
                <w:rFonts w:ascii="Arial" w:eastAsia="Arial Unicode MS" w:hAnsi="Arial" w:cs="Arial"/>
                <w:b/>
                <w:sz w:val="16"/>
                <w:szCs w:val="16"/>
              </w:rPr>
            </w:pPr>
            <w:r w:rsidRPr="00560F84">
              <w:rPr>
                <w:rFonts w:ascii="Arial" w:eastAsia="Arial Unicode MS" w:hAnsi="Arial" w:cs="Arial"/>
                <w:b/>
                <w:sz w:val="16"/>
                <w:szCs w:val="16"/>
              </w:rPr>
              <w:t>20% du montant de la garantie principale</w:t>
            </w:r>
          </w:p>
        </w:tc>
        <w:tc>
          <w:tcPr>
            <w:tcW w:w="452" w:type="pct"/>
            <w:tcBorders>
              <w:top w:val="nil"/>
              <w:left w:val="nil"/>
              <w:bottom w:val="nil"/>
              <w:right w:val="single" w:sz="8" w:space="0" w:color="auto"/>
            </w:tcBorders>
            <w:shd w:val="clear" w:color="auto" w:fill="FFFFFF"/>
          </w:tcPr>
          <w:p w14:paraId="76F7B6A3"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18268966"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1971D41E"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EE33001"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617DFD24" w14:textId="77777777" w:rsidTr="00467730">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hideMark/>
          </w:tcPr>
          <w:p w14:paraId="499DF58B" w14:textId="6745568B" w:rsidR="00424052" w:rsidRPr="00560F84" w:rsidRDefault="00424052" w:rsidP="008303FD">
            <w:pPr>
              <w:tabs>
                <w:tab w:val="left" w:pos="7371"/>
              </w:tabs>
              <w:spacing w:line="360" w:lineRule="auto"/>
              <w:rPr>
                <w:rFonts w:ascii="Arial" w:hAnsi="Arial" w:cs="Arial"/>
                <w:b/>
                <w:sz w:val="16"/>
                <w:szCs w:val="16"/>
              </w:rPr>
            </w:pPr>
            <w:r w:rsidRPr="00560F84">
              <w:rPr>
                <w:rFonts w:ascii="Arial" w:hAnsi="Arial" w:cs="Arial"/>
                <w:b/>
                <w:sz w:val="16"/>
                <w:szCs w:val="16"/>
              </w:rPr>
              <w:t>9.2</w:t>
            </w:r>
          </w:p>
        </w:tc>
        <w:tc>
          <w:tcPr>
            <w:tcW w:w="1528" w:type="pct"/>
            <w:tcBorders>
              <w:top w:val="single" w:sz="12" w:space="0" w:color="auto"/>
              <w:left w:val="nil"/>
              <w:bottom w:val="nil"/>
              <w:right w:val="nil"/>
            </w:tcBorders>
            <w:shd w:val="clear" w:color="auto" w:fill="FFFFFF"/>
            <w:vAlign w:val="center"/>
            <w:hideMark/>
          </w:tcPr>
          <w:p w14:paraId="4BE1AA3D" w14:textId="77777777" w:rsidR="00424052" w:rsidRPr="00560F84" w:rsidRDefault="00424052" w:rsidP="008303FD">
            <w:pPr>
              <w:keepNext/>
              <w:spacing w:line="360" w:lineRule="auto"/>
              <w:outlineLvl w:val="6"/>
              <w:rPr>
                <w:rFonts w:ascii="Arial" w:eastAsia="Arial Unicode MS" w:hAnsi="Arial" w:cs="Arial"/>
                <w:b/>
                <w:sz w:val="16"/>
                <w:szCs w:val="16"/>
                <w:u w:val="single"/>
              </w:rPr>
            </w:pPr>
            <w:r w:rsidRPr="00560F84">
              <w:rPr>
                <w:rFonts w:ascii="Arial" w:hAnsi="Arial" w:cs="Arial"/>
                <w:b/>
                <w:sz w:val="16"/>
                <w:szCs w:val="16"/>
                <w:u w:val="single"/>
              </w:rPr>
              <w:t>Garanties complémentaires (1)</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2B4CD0B6"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52" w:type="pct"/>
            <w:tcBorders>
              <w:top w:val="nil"/>
              <w:left w:val="nil"/>
              <w:bottom w:val="nil"/>
              <w:right w:val="single" w:sz="8" w:space="0" w:color="auto"/>
            </w:tcBorders>
            <w:shd w:val="clear" w:color="auto" w:fill="FFFFFF"/>
          </w:tcPr>
          <w:p w14:paraId="3CEF94D5"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4E2D8A7E"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426D8D1"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2158A9FC"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4593A593"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9652AB1" w14:textId="6A7F3E37"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9.2.1</w:t>
            </w:r>
          </w:p>
        </w:tc>
        <w:tc>
          <w:tcPr>
            <w:tcW w:w="1528" w:type="pct"/>
            <w:tcBorders>
              <w:top w:val="nil"/>
              <w:left w:val="nil"/>
              <w:bottom w:val="nil"/>
              <w:right w:val="nil"/>
            </w:tcBorders>
            <w:shd w:val="clear" w:color="auto" w:fill="FFFFFF"/>
            <w:vAlign w:val="center"/>
            <w:hideMark/>
          </w:tcPr>
          <w:p w14:paraId="79238F41" w14:textId="77777777" w:rsidR="00424052" w:rsidRPr="00560F84" w:rsidRDefault="00424052" w:rsidP="008303F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Frais de déblais et de démolition</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643BB157" w14:textId="77777777"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610F32D7"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1F1E52F3"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6960FCE1"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48D24451"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2E136B83"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4C43E38D" w14:textId="68FAD8C3"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9.2.2</w:t>
            </w:r>
          </w:p>
        </w:tc>
        <w:tc>
          <w:tcPr>
            <w:tcW w:w="1528" w:type="pct"/>
            <w:tcBorders>
              <w:top w:val="nil"/>
              <w:left w:val="nil"/>
              <w:bottom w:val="nil"/>
              <w:right w:val="nil"/>
            </w:tcBorders>
            <w:shd w:val="clear" w:color="auto" w:fill="FFFFFF"/>
            <w:vAlign w:val="center"/>
            <w:hideMark/>
          </w:tcPr>
          <w:p w14:paraId="637D6852" w14:textId="77777777" w:rsidR="00424052" w:rsidRPr="00560F84" w:rsidRDefault="00424052" w:rsidP="008303FD">
            <w:pPr>
              <w:tabs>
                <w:tab w:val="left" w:pos="7371"/>
              </w:tabs>
              <w:spacing w:line="360" w:lineRule="auto"/>
              <w:rPr>
                <w:rFonts w:ascii="Arial" w:hAnsi="Arial" w:cs="Arial"/>
                <w:sz w:val="16"/>
                <w:szCs w:val="16"/>
                <w:vertAlign w:val="superscript"/>
              </w:rPr>
            </w:pPr>
            <w:r w:rsidRPr="00560F84">
              <w:rPr>
                <w:rFonts w:ascii="Arial" w:hAnsi="Arial" w:cs="Arial"/>
                <w:sz w:val="16"/>
                <w:szCs w:val="16"/>
              </w:rPr>
              <w:t>Mesures conservatoires d’urgence / réparations provisoires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D17F24C"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7AB725A6"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5F2C3B8D"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3EF57FF1"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6B3A13B8"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7C6377F3"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A104932" w14:textId="02415BF3"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9.2.3</w:t>
            </w:r>
          </w:p>
        </w:tc>
        <w:tc>
          <w:tcPr>
            <w:tcW w:w="1528" w:type="pct"/>
            <w:tcBorders>
              <w:top w:val="nil"/>
              <w:left w:val="nil"/>
              <w:bottom w:val="nil"/>
              <w:right w:val="nil"/>
            </w:tcBorders>
            <w:shd w:val="clear" w:color="auto" w:fill="FFFFFF"/>
            <w:vAlign w:val="center"/>
            <w:hideMark/>
          </w:tcPr>
          <w:p w14:paraId="1DD4DD61" w14:textId="77777777"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Frais de peinture et nettoyage</w:t>
            </w:r>
          </w:p>
        </w:tc>
        <w:tc>
          <w:tcPr>
            <w:tcW w:w="1186" w:type="pct"/>
            <w:tcBorders>
              <w:top w:val="nil"/>
              <w:left w:val="single" w:sz="12" w:space="0" w:color="auto"/>
              <w:bottom w:val="nil"/>
              <w:right w:val="single" w:sz="12" w:space="0" w:color="auto"/>
            </w:tcBorders>
            <w:shd w:val="clear" w:color="auto" w:fill="FFFFFF"/>
            <w:vAlign w:val="center"/>
            <w:hideMark/>
          </w:tcPr>
          <w:p w14:paraId="0A3DA064" w14:textId="77777777" w:rsidR="00424052" w:rsidRPr="00560F84" w:rsidRDefault="00424052" w:rsidP="008303FD">
            <w:pPr>
              <w:tabs>
                <w:tab w:val="left" w:pos="7371"/>
              </w:tabs>
              <w:spacing w:line="360" w:lineRule="auto"/>
              <w:rPr>
                <w:rFonts w:ascii="Arial" w:hAnsi="Arial" w:cs="Arial"/>
                <w:sz w:val="16"/>
                <w:szCs w:val="16"/>
                <w:u w:val="dotted"/>
              </w:rPr>
            </w:pPr>
            <w:r w:rsidRPr="00560F84">
              <w:rPr>
                <w:rFonts w:ascii="Arial" w:hAnsi="Arial" w:cs="Arial"/>
                <w:sz w:val="16"/>
                <w:szCs w:val="16"/>
              </w:rPr>
              <w:t>10% du sinistre / Maxi 100.000€</w:t>
            </w:r>
          </w:p>
        </w:tc>
        <w:tc>
          <w:tcPr>
            <w:tcW w:w="452" w:type="pct"/>
            <w:tcBorders>
              <w:top w:val="nil"/>
              <w:left w:val="nil"/>
              <w:bottom w:val="nil"/>
              <w:right w:val="single" w:sz="8" w:space="0" w:color="auto"/>
            </w:tcBorders>
            <w:shd w:val="clear" w:color="auto" w:fill="FFFFFF"/>
            <w:vAlign w:val="center"/>
          </w:tcPr>
          <w:p w14:paraId="793EE11C"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7C4EE5A1"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79CC586E"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2F697969"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4F59CC42"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0EFD9812" w14:textId="63EFC20B"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9.2.4</w:t>
            </w:r>
          </w:p>
        </w:tc>
        <w:tc>
          <w:tcPr>
            <w:tcW w:w="1528" w:type="pct"/>
            <w:tcBorders>
              <w:top w:val="nil"/>
              <w:left w:val="nil"/>
              <w:bottom w:val="nil"/>
              <w:right w:val="nil"/>
            </w:tcBorders>
            <w:shd w:val="clear" w:color="auto" w:fill="FFFFFF"/>
            <w:vAlign w:val="center"/>
            <w:hideMark/>
          </w:tcPr>
          <w:p w14:paraId="31BFA882" w14:textId="77777777" w:rsidR="00424052" w:rsidRPr="00560F84" w:rsidRDefault="00424052" w:rsidP="008303F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 xml:space="preserve">Honoraires d’expert de l’assuré </w:t>
            </w:r>
          </w:p>
        </w:tc>
        <w:tc>
          <w:tcPr>
            <w:tcW w:w="1186" w:type="pct"/>
            <w:tcBorders>
              <w:top w:val="nil"/>
              <w:left w:val="single" w:sz="12" w:space="0" w:color="auto"/>
              <w:bottom w:val="nil"/>
              <w:right w:val="single" w:sz="12" w:space="0" w:color="auto"/>
            </w:tcBorders>
            <w:shd w:val="clear" w:color="auto" w:fill="FFFFFF"/>
            <w:vAlign w:val="center"/>
            <w:hideMark/>
          </w:tcPr>
          <w:p w14:paraId="20B03F06"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246E7AB6"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3D664E11"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18CDB3A0"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2670C59D" w14:textId="77777777" w:rsidR="00424052" w:rsidRPr="00560F84" w:rsidRDefault="00424052" w:rsidP="008303FD">
            <w:pPr>
              <w:tabs>
                <w:tab w:val="left" w:pos="7371"/>
              </w:tabs>
              <w:spacing w:line="360" w:lineRule="auto"/>
              <w:jc w:val="right"/>
              <w:rPr>
                <w:rFonts w:ascii="Arial" w:eastAsia="Arial Unicode MS" w:hAnsi="Arial" w:cs="Arial"/>
                <w:sz w:val="16"/>
                <w:szCs w:val="16"/>
              </w:rPr>
            </w:pPr>
          </w:p>
        </w:tc>
      </w:tr>
      <w:tr w:rsidR="00424052" w:rsidRPr="00560F84" w14:paraId="2A6643CA"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42FDF0F8" w14:textId="4E59D1B0"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9.2.5</w:t>
            </w:r>
          </w:p>
        </w:tc>
        <w:tc>
          <w:tcPr>
            <w:tcW w:w="1528" w:type="pct"/>
            <w:tcBorders>
              <w:top w:val="nil"/>
              <w:left w:val="nil"/>
              <w:bottom w:val="nil"/>
              <w:right w:val="nil"/>
            </w:tcBorders>
            <w:shd w:val="clear" w:color="auto" w:fill="FFFFFF"/>
            <w:vAlign w:val="center"/>
            <w:hideMark/>
          </w:tcPr>
          <w:p w14:paraId="231230A3" w14:textId="77777777" w:rsidR="00424052" w:rsidRPr="00560F84" w:rsidRDefault="00424052" w:rsidP="008303F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Honoraires des hommes de l’art</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0BE0AF31"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45AD9356"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EFA2E59"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ED0D995"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D380D62" w14:textId="77777777" w:rsidR="00424052" w:rsidRPr="00560F84" w:rsidRDefault="00424052" w:rsidP="008303FD">
            <w:pPr>
              <w:tabs>
                <w:tab w:val="left" w:pos="7371"/>
              </w:tabs>
              <w:spacing w:line="360" w:lineRule="auto"/>
              <w:rPr>
                <w:rFonts w:ascii="Arial" w:eastAsia="Arial Unicode MS" w:hAnsi="Arial" w:cs="Arial"/>
                <w:sz w:val="16"/>
                <w:szCs w:val="16"/>
              </w:rPr>
            </w:pPr>
          </w:p>
        </w:tc>
      </w:tr>
      <w:tr w:rsidR="00424052" w:rsidRPr="00560F84" w14:paraId="5F3B0DDA" w14:textId="77777777" w:rsidTr="00467730">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0437865" w14:textId="10085711"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9.2.6</w:t>
            </w:r>
          </w:p>
        </w:tc>
        <w:tc>
          <w:tcPr>
            <w:tcW w:w="1528" w:type="pct"/>
            <w:tcBorders>
              <w:top w:val="nil"/>
              <w:left w:val="nil"/>
              <w:bottom w:val="nil"/>
              <w:right w:val="nil"/>
            </w:tcBorders>
            <w:shd w:val="clear" w:color="auto" w:fill="FFFFFF"/>
            <w:vAlign w:val="center"/>
            <w:hideMark/>
          </w:tcPr>
          <w:p w14:paraId="276E96A1"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hAnsi="Arial" w:cs="Arial"/>
                <w:sz w:val="16"/>
                <w:szCs w:val="16"/>
              </w:rPr>
              <w:t>Frais supplémentaires de main d’œuvre</w:t>
            </w:r>
            <w:proofErr w:type="gramStart"/>
            <w:r w:rsidRPr="00560F84">
              <w:rPr>
                <w:rFonts w:ascii="Arial" w:hAnsi="Arial" w:cs="Arial"/>
                <w:sz w:val="16"/>
                <w:szCs w:val="16"/>
              </w:rPr>
              <w:t xml:space="preserve"> ….</w:t>
            </w:r>
            <w:proofErr w:type="gramEnd"/>
          </w:p>
        </w:tc>
        <w:tc>
          <w:tcPr>
            <w:tcW w:w="1186" w:type="pct"/>
            <w:tcBorders>
              <w:top w:val="nil"/>
              <w:left w:val="single" w:sz="12" w:space="0" w:color="auto"/>
              <w:bottom w:val="nil"/>
              <w:right w:val="single" w:sz="12" w:space="0" w:color="auto"/>
            </w:tcBorders>
            <w:shd w:val="clear" w:color="auto" w:fill="FFFFFF"/>
            <w:vAlign w:val="center"/>
            <w:hideMark/>
          </w:tcPr>
          <w:p w14:paraId="58957375"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10% du sinistre /Maxi 200.000€</w:t>
            </w:r>
          </w:p>
        </w:tc>
        <w:tc>
          <w:tcPr>
            <w:tcW w:w="452" w:type="pct"/>
            <w:tcBorders>
              <w:top w:val="nil"/>
              <w:left w:val="nil"/>
              <w:bottom w:val="nil"/>
              <w:right w:val="single" w:sz="8" w:space="0" w:color="auto"/>
            </w:tcBorders>
            <w:shd w:val="clear" w:color="auto" w:fill="FFFFFF"/>
            <w:vAlign w:val="center"/>
          </w:tcPr>
          <w:p w14:paraId="787B2897"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7D127F0"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1DF5D810" w14:textId="77777777" w:rsidR="00424052" w:rsidRPr="00560F84" w:rsidRDefault="00424052"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7B6EA84A" w14:textId="77777777" w:rsidR="00424052" w:rsidRPr="00560F84" w:rsidRDefault="00424052" w:rsidP="008303FD">
            <w:pPr>
              <w:tabs>
                <w:tab w:val="left" w:pos="7371"/>
              </w:tabs>
              <w:spacing w:line="360" w:lineRule="auto"/>
              <w:jc w:val="right"/>
              <w:rPr>
                <w:rFonts w:ascii="Arial" w:eastAsia="Arial Unicode MS" w:hAnsi="Arial" w:cs="Arial"/>
                <w:sz w:val="16"/>
                <w:szCs w:val="16"/>
              </w:rPr>
            </w:pPr>
          </w:p>
        </w:tc>
      </w:tr>
      <w:tr w:rsidR="00424052" w:rsidRPr="00560F84" w14:paraId="7CC861F3" w14:textId="77777777" w:rsidTr="00467730">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778F3E7B" w14:textId="5E859FA9"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9.2.7</w:t>
            </w:r>
          </w:p>
        </w:tc>
        <w:tc>
          <w:tcPr>
            <w:tcW w:w="1528" w:type="pct"/>
            <w:tcBorders>
              <w:top w:val="nil"/>
              <w:left w:val="nil"/>
              <w:bottom w:val="nil"/>
              <w:right w:val="nil"/>
            </w:tcBorders>
            <w:shd w:val="clear" w:color="auto" w:fill="FFFFFF"/>
            <w:vAlign w:val="center"/>
            <w:hideMark/>
          </w:tcPr>
          <w:p w14:paraId="4D5CF02A"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Frais supplémentaires d’expédition grande vitesse</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0176624A" w14:textId="77777777" w:rsidR="00424052" w:rsidRPr="00560F84" w:rsidRDefault="00424052" w:rsidP="008303FD">
            <w:pPr>
              <w:tabs>
                <w:tab w:val="left" w:pos="7371"/>
              </w:tabs>
              <w:spacing w:line="360" w:lineRule="auto"/>
              <w:rPr>
                <w:rFonts w:ascii="Arial" w:hAnsi="Arial" w:cs="Arial"/>
                <w:sz w:val="16"/>
                <w:szCs w:val="16"/>
                <w:u w:val="dotted"/>
              </w:rPr>
            </w:pPr>
            <w:r w:rsidRPr="00560F84">
              <w:rPr>
                <w:rFonts w:ascii="Arial" w:hAnsi="Arial" w:cs="Arial"/>
                <w:sz w:val="16"/>
                <w:szCs w:val="16"/>
                <w:u w:val="dotted"/>
              </w:rPr>
              <w:t>10% du sinistre / Maxi 200.000 €</w:t>
            </w:r>
          </w:p>
        </w:tc>
        <w:tc>
          <w:tcPr>
            <w:tcW w:w="452" w:type="pct"/>
            <w:tcBorders>
              <w:top w:val="nil"/>
              <w:left w:val="nil"/>
              <w:bottom w:val="nil"/>
              <w:right w:val="single" w:sz="8" w:space="0" w:color="auto"/>
            </w:tcBorders>
            <w:shd w:val="clear" w:color="auto" w:fill="FFFFFF"/>
          </w:tcPr>
          <w:p w14:paraId="35A55AFE"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23A09F43"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640A9C3D"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0618B445"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r>
      <w:tr w:rsidR="00424052" w:rsidRPr="00560F84" w14:paraId="41E3441E" w14:textId="77777777" w:rsidTr="00467730">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2E62B1E5" w14:textId="24085BC7"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9.2.8</w:t>
            </w:r>
          </w:p>
        </w:tc>
        <w:tc>
          <w:tcPr>
            <w:tcW w:w="1528" w:type="pct"/>
            <w:tcBorders>
              <w:top w:val="nil"/>
              <w:left w:val="nil"/>
              <w:bottom w:val="nil"/>
              <w:right w:val="nil"/>
            </w:tcBorders>
            <w:shd w:val="clear" w:color="auto" w:fill="FFFFFF"/>
            <w:vAlign w:val="center"/>
            <w:hideMark/>
          </w:tcPr>
          <w:p w14:paraId="1B4F7988"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Recherche de fuites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2F619FE"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tcPr>
          <w:p w14:paraId="464FF8F8"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050F17D1"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2F11589C"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47812E8A"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r>
      <w:tr w:rsidR="00424052" w:rsidRPr="00560F84" w14:paraId="1DDDC1A6" w14:textId="77777777" w:rsidTr="00467730">
        <w:trPr>
          <w:cantSplit/>
          <w:trHeight w:val="117"/>
        </w:trPr>
        <w:tc>
          <w:tcPr>
            <w:tcW w:w="343" w:type="pct"/>
            <w:tcBorders>
              <w:top w:val="nil"/>
              <w:left w:val="single" w:sz="12" w:space="0" w:color="auto"/>
              <w:bottom w:val="single" w:sz="12" w:space="0" w:color="auto"/>
              <w:right w:val="single" w:sz="12" w:space="0" w:color="auto"/>
            </w:tcBorders>
            <w:shd w:val="clear" w:color="auto" w:fill="FFFFFF"/>
            <w:vAlign w:val="center"/>
            <w:hideMark/>
          </w:tcPr>
          <w:p w14:paraId="46B90086" w14:textId="260D44BD" w:rsidR="00424052" w:rsidRPr="00560F84" w:rsidRDefault="00424052" w:rsidP="008303FD">
            <w:pPr>
              <w:tabs>
                <w:tab w:val="left" w:pos="7371"/>
              </w:tabs>
              <w:spacing w:line="360" w:lineRule="auto"/>
              <w:rPr>
                <w:rFonts w:ascii="Arial" w:hAnsi="Arial" w:cs="Arial"/>
                <w:sz w:val="16"/>
                <w:szCs w:val="16"/>
              </w:rPr>
            </w:pPr>
            <w:r w:rsidRPr="00560F84">
              <w:rPr>
                <w:rFonts w:ascii="Arial" w:hAnsi="Arial" w:cs="Arial"/>
                <w:sz w:val="16"/>
                <w:szCs w:val="16"/>
              </w:rPr>
              <w:t>9.2.9</w:t>
            </w:r>
          </w:p>
        </w:tc>
        <w:tc>
          <w:tcPr>
            <w:tcW w:w="1528" w:type="pct"/>
            <w:tcBorders>
              <w:top w:val="nil"/>
              <w:left w:val="nil"/>
              <w:bottom w:val="single" w:sz="12" w:space="0" w:color="auto"/>
              <w:right w:val="nil"/>
            </w:tcBorders>
            <w:shd w:val="clear" w:color="auto" w:fill="FFFFFF"/>
            <w:vAlign w:val="center"/>
            <w:hideMark/>
          </w:tcPr>
          <w:p w14:paraId="4255F56A"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Dessins, plans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76B4AA16" w14:textId="77777777" w:rsidR="00424052" w:rsidRPr="00560F84" w:rsidRDefault="00424052" w:rsidP="008303F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10.000 €</w:t>
            </w:r>
          </w:p>
        </w:tc>
        <w:tc>
          <w:tcPr>
            <w:tcW w:w="452" w:type="pct"/>
            <w:tcBorders>
              <w:top w:val="nil"/>
              <w:left w:val="nil"/>
              <w:bottom w:val="single" w:sz="12" w:space="0" w:color="auto"/>
              <w:right w:val="single" w:sz="8" w:space="0" w:color="auto"/>
            </w:tcBorders>
            <w:shd w:val="clear" w:color="auto" w:fill="FFFFFF"/>
          </w:tcPr>
          <w:p w14:paraId="0BEE123E"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single" w:sz="12" w:space="0" w:color="auto"/>
              <w:right w:val="single" w:sz="8" w:space="0" w:color="auto"/>
            </w:tcBorders>
            <w:shd w:val="clear" w:color="auto" w:fill="FFFFFF"/>
          </w:tcPr>
          <w:p w14:paraId="473E9EED"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single" w:sz="12" w:space="0" w:color="auto"/>
              <w:right w:val="single" w:sz="8" w:space="0" w:color="auto"/>
            </w:tcBorders>
            <w:shd w:val="clear" w:color="auto" w:fill="FFFFFF"/>
          </w:tcPr>
          <w:p w14:paraId="4863D219"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single" w:sz="12" w:space="0" w:color="auto"/>
              <w:right w:val="double" w:sz="4" w:space="0" w:color="auto"/>
            </w:tcBorders>
            <w:shd w:val="clear" w:color="auto" w:fill="FFFFFF"/>
          </w:tcPr>
          <w:p w14:paraId="387FE76B" w14:textId="77777777" w:rsidR="00424052" w:rsidRPr="00560F84" w:rsidRDefault="00424052" w:rsidP="008303FD">
            <w:pPr>
              <w:tabs>
                <w:tab w:val="left" w:pos="7371"/>
              </w:tabs>
              <w:spacing w:line="360" w:lineRule="auto"/>
              <w:jc w:val="center"/>
              <w:rPr>
                <w:rFonts w:ascii="Arial" w:eastAsia="Arial Unicode MS" w:hAnsi="Arial" w:cs="Arial"/>
                <w:sz w:val="16"/>
                <w:szCs w:val="16"/>
              </w:rPr>
            </w:pPr>
          </w:p>
        </w:tc>
      </w:tr>
      <w:tr w:rsidR="00424052" w:rsidRPr="00560F84" w14:paraId="17F42E70" w14:textId="77777777" w:rsidTr="00467730">
        <w:trPr>
          <w:cantSplit/>
          <w:trHeight w:val="507"/>
        </w:trPr>
        <w:tc>
          <w:tcPr>
            <w:tcW w:w="343" w:type="pct"/>
            <w:tcBorders>
              <w:top w:val="single" w:sz="12" w:space="0" w:color="auto"/>
              <w:left w:val="single" w:sz="12" w:space="0" w:color="auto"/>
              <w:bottom w:val="single" w:sz="12" w:space="0" w:color="auto"/>
              <w:right w:val="single" w:sz="12" w:space="0" w:color="auto"/>
            </w:tcBorders>
            <w:shd w:val="clear" w:color="auto" w:fill="FFFFFF"/>
            <w:vAlign w:val="center"/>
            <w:hideMark/>
          </w:tcPr>
          <w:p w14:paraId="5F5AC59C" w14:textId="4559C31C" w:rsidR="00424052" w:rsidRPr="00560F84" w:rsidRDefault="00E56F2B" w:rsidP="008303FD">
            <w:pPr>
              <w:keepNext/>
              <w:outlineLvl w:val="5"/>
              <w:rPr>
                <w:rFonts w:ascii="Arial" w:hAnsi="Arial" w:cs="Arial"/>
                <w:b/>
                <w:sz w:val="16"/>
                <w:szCs w:val="16"/>
              </w:rPr>
            </w:pPr>
            <w:r w:rsidRPr="00560F84">
              <w:rPr>
                <w:rFonts w:ascii="Arial" w:hAnsi="Arial" w:cs="Arial"/>
                <w:b/>
                <w:sz w:val="16"/>
                <w:szCs w:val="16"/>
              </w:rPr>
              <w:lastRenderedPageBreak/>
              <w:t>9</w:t>
            </w:r>
            <w:r w:rsidR="00424052" w:rsidRPr="00560F84">
              <w:rPr>
                <w:rFonts w:ascii="Arial" w:hAnsi="Arial" w:cs="Arial"/>
                <w:b/>
                <w:sz w:val="16"/>
                <w:szCs w:val="16"/>
              </w:rPr>
              <w:t>.1.2</w:t>
            </w:r>
          </w:p>
        </w:tc>
        <w:tc>
          <w:tcPr>
            <w:tcW w:w="1528" w:type="pct"/>
            <w:tcBorders>
              <w:top w:val="single" w:sz="12" w:space="0" w:color="auto"/>
              <w:left w:val="nil"/>
              <w:bottom w:val="single" w:sz="12" w:space="0" w:color="auto"/>
              <w:right w:val="nil"/>
            </w:tcBorders>
            <w:shd w:val="clear" w:color="auto" w:fill="FFFFFF"/>
            <w:vAlign w:val="center"/>
            <w:hideMark/>
          </w:tcPr>
          <w:p w14:paraId="385BD660" w14:textId="66DCFDED" w:rsidR="00424052" w:rsidRPr="00560F84" w:rsidRDefault="00424052" w:rsidP="008303FD">
            <w:pPr>
              <w:tabs>
                <w:tab w:val="left" w:pos="7371"/>
              </w:tabs>
              <w:rPr>
                <w:rFonts w:ascii="Arial" w:hAnsi="Arial" w:cs="Arial"/>
                <w:b/>
                <w:bCs/>
                <w:sz w:val="16"/>
                <w:szCs w:val="16"/>
                <w:u w:val="single"/>
              </w:rPr>
            </w:pPr>
            <w:r w:rsidRPr="00E17C92">
              <w:rPr>
                <w:rFonts w:ascii="Arial" w:hAnsi="Arial" w:cs="Arial"/>
                <w:b/>
                <w:bCs/>
                <w:sz w:val="16"/>
                <w:szCs w:val="16"/>
                <w:u w:val="single"/>
              </w:rPr>
              <w:t xml:space="preserve">Garantie </w:t>
            </w:r>
            <w:r w:rsidRPr="00E17C92">
              <w:rPr>
                <w:rFonts w:ascii="Arial" w:eastAsia="Arial Unicode MS" w:hAnsi="Arial" w:cs="Arial"/>
                <w:b/>
                <w:bCs/>
                <w:sz w:val="16"/>
                <w:szCs w:val="16"/>
                <w:u w:val="single"/>
              </w:rPr>
              <w:t>Maintenance</w:t>
            </w:r>
            <w:r w:rsidR="00F15BAB" w:rsidRPr="00E17C92">
              <w:rPr>
                <w:rFonts w:ascii="Arial" w:eastAsia="Arial Unicode MS" w:hAnsi="Arial" w:cs="Arial"/>
                <w:b/>
                <w:bCs/>
                <w:sz w:val="16"/>
                <w:szCs w:val="16"/>
                <w:u w:val="single"/>
              </w:rPr>
              <w:t xml:space="preserve"> (</w:t>
            </w:r>
            <w:r w:rsidR="00F15BAB" w:rsidRPr="00E17C92">
              <w:rPr>
                <w:rFonts w:ascii="Arial" w:eastAsia="Arial Unicode MS" w:hAnsi="Arial" w:cs="Arial"/>
                <w:b/>
                <w:bCs/>
                <w:color w:val="FF0000"/>
                <w:sz w:val="16"/>
                <w:szCs w:val="16"/>
                <w:u w:val="single"/>
              </w:rPr>
              <w:t>14 mois)</w:t>
            </w:r>
          </w:p>
        </w:tc>
        <w:tc>
          <w:tcPr>
            <w:tcW w:w="1186" w:type="pct"/>
            <w:tcBorders>
              <w:top w:val="single" w:sz="12" w:space="0" w:color="auto"/>
              <w:left w:val="single" w:sz="12" w:space="0" w:color="auto"/>
              <w:bottom w:val="single" w:sz="12" w:space="0" w:color="auto"/>
              <w:right w:val="single" w:sz="12" w:space="0" w:color="auto"/>
            </w:tcBorders>
            <w:shd w:val="clear" w:color="auto" w:fill="FFFFFF"/>
            <w:vAlign w:val="center"/>
          </w:tcPr>
          <w:p w14:paraId="363BFF83" w14:textId="77777777" w:rsidR="00424052" w:rsidRPr="00560F84" w:rsidRDefault="00424052" w:rsidP="008303FD">
            <w:pPr>
              <w:tabs>
                <w:tab w:val="left" w:pos="7371"/>
              </w:tabs>
              <w:rPr>
                <w:rFonts w:ascii="Arial" w:hAnsi="Arial" w:cs="Arial"/>
                <w:sz w:val="16"/>
                <w:szCs w:val="16"/>
              </w:rPr>
            </w:pPr>
            <w:r w:rsidRPr="00560F84">
              <w:rPr>
                <w:rFonts w:ascii="Arial" w:hAnsi="Arial" w:cs="Arial"/>
                <w:b/>
                <w:sz w:val="16"/>
                <w:szCs w:val="16"/>
              </w:rPr>
              <w:t>Coût HT de l’opération</w:t>
            </w:r>
          </w:p>
        </w:tc>
        <w:tc>
          <w:tcPr>
            <w:tcW w:w="452" w:type="pct"/>
            <w:tcBorders>
              <w:top w:val="single" w:sz="12" w:space="0" w:color="auto"/>
              <w:left w:val="nil"/>
              <w:bottom w:val="single" w:sz="12" w:space="0" w:color="auto"/>
              <w:right w:val="single" w:sz="8" w:space="0" w:color="auto"/>
            </w:tcBorders>
            <w:shd w:val="clear" w:color="auto" w:fill="FFFFFF"/>
            <w:vAlign w:val="center"/>
          </w:tcPr>
          <w:p w14:paraId="36C607E0" w14:textId="77777777" w:rsidR="00424052" w:rsidRPr="00560F84" w:rsidRDefault="00424052" w:rsidP="008303FD">
            <w:pPr>
              <w:tabs>
                <w:tab w:val="left" w:pos="7371"/>
              </w:tabs>
              <w:jc w:val="right"/>
              <w:rPr>
                <w:rFonts w:ascii="Arial" w:eastAsia="Arial Unicode MS" w:hAnsi="Arial" w:cs="Arial"/>
                <w:sz w:val="16"/>
                <w:szCs w:val="16"/>
              </w:rPr>
            </w:pP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tcPr>
          <w:p w14:paraId="6628FA8F" w14:textId="77777777" w:rsidR="00424052" w:rsidRPr="00560F84" w:rsidRDefault="00424052" w:rsidP="008303FD">
            <w:pPr>
              <w:tabs>
                <w:tab w:val="left" w:pos="7371"/>
              </w:tabs>
              <w:jc w:val="right"/>
              <w:rPr>
                <w:rFonts w:ascii="Arial" w:eastAsia="Arial Unicode MS" w:hAnsi="Arial" w:cs="Arial"/>
                <w:sz w:val="16"/>
                <w:szCs w:val="16"/>
              </w:rPr>
            </w:pP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tcPr>
          <w:p w14:paraId="4D212627" w14:textId="77777777" w:rsidR="00424052" w:rsidRPr="00560F84" w:rsidRDefault="00424052" w:rsidP="008303FD">
            <w:pPr>
              <w:tabs>
                <w:tab w:val="left" w:pos="7371"/>
              </w:tabs>
              <w:jc w:val="right"/>
              <w:rPr>
                <w:rFonts w:ascii="Arial" w:eastAsia="Arial Unicode MS" w:hAnsi="Arial" w:cs="Arial"/>
                <w:sz w:val="16"/>
                <w:szCs w:val="16"/>
              </w:rPr>
            </w:pP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tcPr>
          <w:p w14:paraId="0BC176B8" w14:textId="77777777" w:rsidR="00424052" w:rsidRPr="00560F84" w:rsidRDefault="00424052" w:rsidP="008303FD">
            <w:pPr>
              <w:tabs>
                <w:tab w:val="left" w:pos="7371"/>
              </w:tabs>
              <w:jc w:val="right"/>
              <w:rPr>
                <w:rFonts w:ascii="Arial" w:eastAsia="Arial Unicode MS" w:hAnsi="Arial" w:cs="Arial"/>
                <w:sz w:val="16"/>
                <w:szCs w:val="16"/>
              </w:rPr>
            </w:pPr>
          </w:p>
        </w:tc>
      </w:tr>
      <w:tr w:rsidR="00424052" w:rsidRPr="00560F84" w14:paraId="64B9FAC6" w14:textId="77777777" w:rsidTr="00467730">
        <w:trPr>
          <w:cantSplit/>
          <w:trHeight w:val="450"/>
        </w:trPr>
        <w:tc>
          <w:tcPr>
            <w:tcW w:w="343" w:type="pct"/>
            <w:tcBorders>
              <w:top w:val="thinThickSmallGap" w:sz="24" w:space="0" w:color="auto"/>
              <w:left w:val="single" w:sz="12" w:space="0" w:color="auto"/>
              <w:bottom w:val="single" w:sz="12" w:space="0" w:color="auto"/>
              <w:right w:val="single" w:sz="12" w:space="0" w:color="auto"/>
            </w:tcBorders>
            <w:shd w:val="clear" w:color="auto" w:fill="FFFFFF"/>
          </w:tcPr>
          <w:p w14:paraId="0DA63E01" w14:textId="77777777" w:rsidR="00424052" w:rsidRPr="00560F84" w:rsidRDefault="00424052" w:rsidP="008303FD">
            <w:pPr>
              <w:tabs>
                <w:tab w:val="left" w:pos="7371"/>
              </w:tabs>
              <w:jc w:val="center"/>
              <w:rPr>
                <w:rFonts w:ascii="Arial" w:hAnsi="Arial" w:cs="Arial"/>
                <w:b/>
                <w:sz w:val="16"/>
                <w:szCs w:val="16"/>
              </w:rPr>
            </w:pPr>
          </w:p>
        </w:tc>
        <w:tc>
          <w:tcPr>
            <w:tcW w:w="1528" w:type="pct"/>
            <w:tcBorders>
              <w:top w:val="thinThickSmallGap" w:sz="24" w:space="0" w:color="auto"/>
              <w:left w:val="nil"/>
              <w:bottom w:val="single" w:sz="12" w:space="0" w:color="auto"/>
              <w:right w:val="nil"/>
            </w:tcBorders>
            <w:shd w:val="clear" w:color="auto" w:fill="FFFFFF"/>
            <w:vAlign w:val="center"/>
            <w:hideMark/>
          </w:tcPr>
          <w:p w14:paraId="3DA5727F" w14:textId="77777777" w:rsidR="00424052" w:rsidRPr="00560F84" w:rsidRDefault="00424052" w:rsidP="008303FD">
            <w:pPr>
              <w:tabs>
                <w:tab w:val="left" w:pos="7371"/>
              </w:tabs>
              <w:jc w:val="center"/>
              <w:rPr>
                <w:rFonts w:ascii="Arial" w:eastAsia="Arial Unicode MS" w:hAnsi="Arial" w:cs="Arial"/>
                <w:b/>
                <w:sz w:val="16"/>
                <w:szCs w:val="16"/>
              </w:rPr>
            </w:pPr>
          </w:p>
        </w:tc>
        <w:tc>
          <w:tcPr>
            <w:tcW w:w="1186" w:type="pct"/>
            <w:tcBorders>
              <w:top w:val="thinThickSmallGap" w:sz="24" w:space="0" w:color="auto"/>
              <w:left w:val="single" w:sz="12" w:space="0" w:color="auto"/>
              <w:bottom w:val="single" w:sz="12" w:space="0" w:color="auto"/>
              <w:right w:val="single" w:sz="12" w:space="0" w:color="auto"/>
            </w:tcBorders>
            <w:shd w:val="clear" w:color="auto" w:fill="FFFFFF"/>
            <w:vAlign w:val="center"/>
          </w:tcPr>
          <w:p w14:paraId="0F264C94" w14:textId="77777777" w:rsidR="00424052" w:rsidRPr="00560F84" w:rsidRDefault="00424052" w:rsidP="008303FD">
            <w:pPr>
              <w:tabs>
                <w:tab w:val="left" w:pos="7371"/>
              </w:tabs>
              <w:jc w:val="center"/>
              <w:rPr>
                <w:rFonts w:ascii="Arial" w:hAnsi="Arial" w:cs="Arial"/>
                <w:b/>
                <w:sz w:val="24"/>
                <w:szCs w:val="24"/>
              </w:rPr>
            </w:pPr>
            <w:r w:rsidRPr="00560F84">
              <w:rPr>
                <w:rFonts w:ascii="Arial" w:hAnsi="Arial" w:cs="Arial"/>
                <w:b/>
                <w:sz w:val="24"/>
                <w:szCs w:val="24"/>
              </w:rPr>
              <w:t>TOTAL</w:t>
            </w:r>
          </w:p>
        </w:tc>
        <w:tc>
          <w:tcPr>
            <w:tcW w:w="452" w:type="pct"/>
            <w:tcBorders>
              <w:top w:val="thinThickSmallGap" w:sz="24" w:space="0" w:color="auto"/>
              <w:left w:val="nil"/>
              <w:bottom w:val="single" w:sz="12" w:space="0" w:color="auto"/>
              <w:right w:val="single" w:sz="8" w:space="0" w:color="auto"/>
            </w:tcBorders>
            <w:shd w:val="clear" w:color="auto" w:fill="FFFFFF"/>
            <w:vAlign w:val="center"/>
          </w:tcPr>
          <w:p w14:paraId="4B548675" w14:textId="77777777" w:rsidR="00424052" w:rsidRPr="00560F84" w:rsidRDefault="00424052" w:rsidP="008303FD">
            <w:pPr>
              <w:tabs>
                <w:tab w:val="left" w:pos="7371"/>
              </w:tabs>
              <w:jc w:val="right"/>
              <w:rPr>
                <w:rFonts w:ascii="Arial" w:eastAsia="Arial Unicode MS" w:hAnsi="Arial" w:cs="Arial"/>
                <w:sz w:val="16"/>
                <w:szCs w:val="16"/>
              </w:rPr>
            </w:pPr>
          </w:p>
        </w:tc>
        <w:tc>
          <w:tcPr>
            <w:tcW w:w="544"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04B7154B" w14:textId="77777777" w:rsidR="00424052" w:rsidRPr="00560F84" w:rsidRDefault="00424052" w:rsidP="008303FD">
            <w:pPr>
              <w:tabs>
                <w:tab w:val="left" w:pos="7371"/>
              </w:tabs>
              <w:jc w:val="right"/>
              <w:rPr>
                <w:rFonts w:ascii="Arial" w:eastAsia="Arial Unicode MS" w:hAnsi="Arial" w:cs="Arial"/>
                <w:b/>
                <w:sz w:val="16"/>
                <w:szCs w:val="16"/>
              </w:rPr>
            </w:pPr>
          </w:p>
        </w:tc>
        <w:tc>
          <w:tcPr>
            <w:tcW w:w="406"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7EB8891A" w14:textId="77777777" w:rsidR="00424052" w:rsidRPr="00560F84" w:rsidRDefault="00424052" w:rsidP="008303FD">
            <w:pPr>
              <w:tabs>
                <w:tab w:val="left" w:pos="7371"/>
              </w:tabs>
              <w:jc w:val="right"/>
              <w:rPr>
                <w:rFonts w:ascii="Arial" w:eastAsia="Arial Unicode MS" w:hAnsi="Arial" w:cs="Arial"/>
                <w:sz w:val="16"/>
                <w:szCs w:val="16"/>
              </w:rPr>
            </w:pPr>
          </w:p>
        </w:tc>
        <w:tc>
          <w:tcPr>
            <w:tcW w:w="541" w:type="pct"/>
            <w:tcBorders>
              <w:top w:val="thinThickSmallGap" w:sz="24" w:space="0" w:color="auto"/>
              <w:left w:val="single" w:sz="8" w:space="0" w:color="auto"/>
              <w:bottom w:val="single" w:sz="12" w:space="0" w:color="auto"/>
              <w:right w:val="double" w:sz="4" w:space="0" w:color="auto"/>
            </w:tcBorders>
            <w:shd w:val="clear" w:color="auto" w:fill="FFFFFF"/>
            <w:vAlign w:val="center"/>
          </w:tcPr>
          <w:p w14:paraId="0870A6C1" w14:textId="77777777" w:rsidR="00424052" w:rsidRPr="00560F84" w:rsidRDefault="00424052" w:rsidP="008303FD">
            <w:pPr>
              <w:tabs>
                <w:tab w:val="left" w:pos="7371"/>
              </w:tabs>
              <w:jc w:val="right"/>
              <w:rPr>
                <w:rFonts w:ascii="Arial" w:eastAsia="Arial Unicode MS" w:hAnsi="Arial" w:cs="Arial"/>
                <w:sz w:val="16"/>
                <w:szCs w:val="16"/>
              </w:rPr>
            </w:pPr>
          </w:p>
        </w:tc>
      </w:tr>
    </w:tbl>
    <w:p w14:paraId="53271BDA" w14:textId="41798C31" w:rsidR="00215247" w:rsidRPr="00560F84" w:rsidRDefault="00215247" w:rsidP="006B50B2"/>
    <w:p w14:paraId="38A1128D" w14:textId="77777777" w:rsidR="00190C2F" w:rsidRDefault="00190C2F" w:rsidP="00190C2F">
      <w:pPr>
        <w:jc w:val="both"/>
        <w:rPr>
          <w:rFonts w:ascii="Calibri" w:hAnsi="Calibri" w:cs="Arial"/>
        </w:rPr>
      </w:pPr>
      <w:r>
        <w:rPr>
          <w:rFonts w:ascii="Calibri" w:hAnsi="Calibri" w:cs="Arial"/>
        </w:rPr>
        <w:t xml:space="preserve">Soit en toute lettres toutes taxes comprises :  </w:t>
      </w:r>
    </w:p>
    <w:p w14:paraId="6ED3CF9D" w14:textId="77777777" w:rsidR="00190C2F" w:rsidRDefault="00190C2F" w:rsidP="00190C2F">
      <w:pPr>
        <w:jc w:val="both"/>
        <w:rPr>
          <w:rFonts w:ascii="Calibri" w:hAnsi="Calibri" w:cs="Arial"/>
          <w:b/>
          <w:u w:val="single"/>
        </w:rPr>
      </w:pPr>
    </w:p>
    <w:p w14:paraId="1E728C2A" w14:textId="2DC7CF73" w:rsidR="00021527" w:rsidRPr="00467730" w:rsidRDefault="002446E5" w:rsidP="002446E5">
      <w:pPr>
        <w:ind w:firstLine="1134"/>
        <w:rPr>
          <w:rFonts w:asciiTheme="minorHAnsi" w:hAnsiTheme="minorHAnsi" w:cstheme="minorHAnsi"/>
          <w:b/>
          <w:bCs/>
        </w:rPr>
      </w:pPr>
      <w:r w:rsidRPr="002446E5">
        <w:rPr>
          <w:rFonts w:asciiTheme="minorHAnsi" w:hAnsiTheme="minorHAnsi" w:cstheme="minorHAnsi"/>
          <w:b/>
          <w:bCs/>
          <w:u w:val="single"/>
        </w:rPr>
        <w:t>5.</w:t>
      </w:r>
      <w:r w:rsidR="00190C2F">
        <w:rPr>
          <w:rFonts w:asciiTheme="minorHAnsi" w:hAnsiTheme="minorHAnsi" w:cstheme="minorHAnsi"/>
          <w:b/>
          <w:bCs/>
          <w:u w:val="single"/>
        </w:rPr>
        <w:t>1.</w:t>
      </w:r>
      <w:r w:rsidR="00344694">
        <w:rPr>
          <w:rFonts w:asciiTheme="minorHAnsi" w:hAnsiTheme="minorHAnsi" w:cstheme="minorHAnsi"/>
          <w:b/>
          <w:bCs/>
          <w:u w:val="single"/>
        </w:rPr>
        <w:t>2</w:t>
      </w:r>
      <w:r w:rsidRPr="002446E5">
        <w:rPr>
          <w:rFonts w:asciiTheme="minorHAnsi" w:hAnsiTheme="minorHAnsi" w:cstheme="minorHAnsi"/>
          <w:b/>
          <w:bCs/>
          <w:u w:val="single"/>
        </w:rPr>
        <w:t xml:space="preserve"> </w:t>
      </w:r>
      <w:r w:rsidR="001F4E36" w:rsidRPr="002446E5">
        <w:rPr>
          <w:rFonts w:asciiTheme="minorHAnsi" w:hAnsiTheme="minorHAnsi" w:cstheme="minorHAnsi"/>
          <w:b/>
          <w:bCs/>
          <w:u w:val="single"/>
        </w:rPr>
        <w:t>P</w:t>
      </w:r>
      <w:r w:rsidRPr="002446E5">
        <w:rPr>
          <w:rFonts w:asciiTheme="minorHAnsi" w:hAnsiTheme="minorHAnsi" w:cstheme="minorHAnsi"/>
          <w:b/>
          <w:bCs/>
          <w:u w:val="single"/>
        </w:rPr>
        <w:t>restation supplémentaire éventuelle</w:t>
      </w:r>
      <w:r w:rsidR="001F4E36" w:rsidRPr="002446E5">
        <w:rPr>
          <w:rFonts w:asciiTheme="minorHAnsi" w:hAnsiTheme="minorHAnsi" w:cstheme="minorHAnsi"/>
          <w:b/>
          <w:bCs/>
          <w:u w:val="single"/>
        </w:rPr>
        <w:t xml:space="preserve"> : </w:t>
      </w:r>
      <w:r w:rsidR="008A6CD7" w:rsidRPr="002446E5">
        <w:rPr>
          <w:rFonts w:asciiTheme="minorHAnsi" w:hAnsiTheme="minorHAnsi" w:cstheme="minorHAnsi"/>
          <w:b/>
          <w:bCs/>
          <w:u w:val="single"/>
        </w:rPr>
        <w:t>ASSURANCE</w:t>
      </w:r>
      <w:r w:rsidR="00021527" w:rsidRPr="002446E5">
        <w:rPr>
          <w:rFonts w:asciiTheme="minorHAnsi" w:hAnsiTheme="minorHAnsi" w:cstheme="minorHAnsi"/>
          <w:b/>
          <w:bCs/>
          <w:u w:val="single"/>
        </w:rPr>
        <w:t xml:space="preserve"> RCMO</w:t>
      </w:r>
    </w:p>
    <w:p w14:paraId="2B77FAF4" w14:textId="77777777" w:rsidR="00021527" w:rsidRDefault="00021527" w:rsidP="00021527"/>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91"/>
        <w:gridCol w:w="2399"/>
        <w:gridCol w:w="2205"/>
        <w:gridCol w:w="1549"/>
        <w:gridCol w:w="1499"/>
      </w:tblGrid>
      <w:tr w:rsidR="00021527" w:rsidRPr="004F62DE" w14:paraId="7CC9C6E4"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34E3385C" w14:textId="77777777" w:rsidR="00021527" w:rsidRPr="004F62DE" w:rsidRDefault="00021527" w:rsidP="008303FD">
            <w:pPr>
              <w:pStyle w:val="Titre1"/>
              <w:numPr>
                <w:ilvl w:val="0"/>
                <w:numId w:val="30"/>
              </w:numPr>
              <w:rPr>
                <w:rFonts w:ascii="Calibri" w:hAnsi="Calibri"/>
                <w:bCs w:val="0"/>
                <w:iCs/>
                <w:kern w:val="0"/>
                <w:sz w:val="20"/>
                <w:szCs w:val="20"/>
              </w:rPr>
            </w:pPr>
            <w:bookmarkStart w:id="26" w:name="_Toc453601054"/>
            <w:bookmarkStart w:id="27" w:name="_Toc453601180"/>
            <w:r w:rsidRPr="004F62DE">
              <w:rPr>
                <w:rFonts w:ascii="Calibri" w:hAnsi="Calibri"/>
                <w:bCs w:val="0"/>
                <w:iCs/>
                <w:kern w:val="0"/>
                <w:sz w:val="20"/>
                <w:szCs w:val="20"/>
              </w:rPr>
              <w:t>Nature des garanties</w:t>
            </w:r>
            <w:bookmarkEnd w:id="26"/>
            <w:bookmarkEnd w:id="27"/>
          </w:p>
        </w:tc>
        <w:tc>
          <w:tcPr>
            <w:tcW w:w="2526" w:type="dxa"/>
            <w:tcBorders>
              <w:top w:val="single" w:sz="8" w:space="0" w:color="auto"/>
              <w:left w:val="single" w:sz="8" w:space="0" w:color="auto"/>
              <w:bottom w:val="single" w:sz="8" w:space="0" w:color="auto"/>
              <w:right w:val="single" w:sz="8" w:space="0" w:color="auto"/>
            </w:tcBorders>
            <w:vAlign w:val="center"/>
            <w:hideMark/>
          </w:tcPr>
          <w:p w14:paraId="0BF5F379" w14:textId="77777777" w:rsidR="00021527" w:rsidRPr="004F62DE" w:rsidRDefault="00021527" w:rsidP="008303FD">
            <w:pPr>
              <w:pStyle w:val="Titre1"/>
              <w:numPr>
                <w:ilvl w:val="0"/>
                <w:numId w:val="30"/>
              </w:numPr>
              <w:rPr>
                <w:rFonts w:ascii="Calibri" w:hAnsi="Calibri"/>
                <w:bCs w:val="0"/>
                <w:iCs/>
                <w:kern w:val="0"/>
                <w:sz w:val="20"/>
                <w:szCs w:val="20"/>
              </w:rPr>
            </w:pPr>
            <w:bookmarkStart w:id="28" w:name="_Toc453601055"/>
            <w:bookmarkStart w:id="29" w:name="_Toc453601181"/>
            <w:r w:rsidRPr="004F62DE">
              <w:rPr>
                <w:rFonts w:ascii="Calibri" w:hAnsi="Calibri"/>
                <w:bCs w:val="0"/>
                <w:iCs/>
                <w:kern w:val="0"/>
                <w:sz w:val="20"/>
                <w:szCs w:val="20"/>
              </w:rPr>
              <w:t>Montant des garanties par sinistre et par année d’assurance</w:t>
            </w:r>
            <w:bookmarkEnd w:id="28"/>
            <w:bookmarkEnd w:id="29"/>
          </w:p>
        </w:tc>
        <w:tc>
          <w:tcPr>
            <w:tcW w:w="2387" w:type="dxa"/>
            <w:tcBorders>
              <w:top w:val="single" w:sz="8" w:space="0" w:color="auto"/>
              <w:left w:val="single" w:sz="8" w:space="0" w:color="auto"/>
              <w:bottom w:val="single" w:sz="8" w:space="0" w:color="auto"/>
              <w:right w:val="single" w:sz="8" w:space="0" w:color="auto"/>
            </w:tcBorders>
            <w:vAlign w:val="center"/>
            <w:hideMark/>
          </w:tcPr>
          <w:p w14:paraId="758A1875" w14:textId="77777777" w:rsidR="00021527" w:rsidRPr="004F62DE" w:rsidRDefault="00021527" w:rsidP="008303FD">
            <w:pPr>
              <w:pStyle w:val="Titre1"/>
              <w:numPr>
                <w:ilvl w:val="0"/>
                <w:numId w:val="30"/>
              </w:numPr>
              <w:rPr>
                <w:rFonts w:ascii="Calibri" w:hAnsi="Calibri"/>
                <w:bCs w:val="0"/>
                <w:iCs/>
                <w:kern w:val="0"/>
                <w:sz w:val="20"/>
                <w:szCs w:val="20"/>
              </w:rPr>
            </w:pPr>
            <w:bookmarkStart w:id="30" w:name="_Toc453601056"/>
            <w:bookmarkStart w:id="31" w:name="_Toc453601182"/>
            <w:r w:rsidRPr="004F62DE">
              <w:rPr>
                <w:rFonts w:ascii="Calibri" w:hAnsi="Calibri"/>
                <w:bCs w:val="0"/>
                <w:iCs/>
                <w:kern w:val="0"/>
                <w:sz w:val="20"/>
                <w:szCs w:val="20"/>
              </w:rPr>
              <w:t>Franchises</w:t>
            </w:r>
            <w:bookmarkEnd w:id="30"/>
            <w:bookmarkEnd w:id="31"/>
          </w:p>
        </w:tc>
        <w:tc>
          <w:tcPr>
            <w:tcW w:w="1661" w:type="dxa"/>
            <w:tcBorders>
              <w:top w:val="single" w:sz="8" w:space="0" w:color="auto"/>
              <w:left w:val="single" w:sz="8" w:space="0" w:color="auto"/>
              <w:bottom w:val="single" w:sz="8" w:space="0" w:color="auto"/>
              <w:right w:val="single" w:sz="8" w:space="0" w:color="auto"/>
            </w:tcBorders>
            <w:vAlign w:val="center"/>
            <w:hideMark/>
          </w:tcPr>
          <w:p w14:paraId="4DD946DA" w14:textId="77777777" w:rsidR="00021527" w:rsidRPr="004F62DE" w:rsidRDefault="00021527" w:rsidP="008303FD">
            <w:pPr>
              <w:pStyle w:val="Titre1"/>
              <w:numPr>
                <w:ilvl w:val="0"/>
                <w:numId w:val="30"/>
              </w:numPr>
              <w:rPr>
                <w:rFonts w:ascii="Calibri" w:hAnsi="Calibri"/>
                <w:bCs w:val="0"/>
                <w:iCs/>
                <w:kern w:val="0"/>
                <w:sz w:val="20"/>
                <w:szCs w:val="20"/>
              </w:rPr>
            </w:pPr>
            <w:bookmarkStart w:id="32" w:name="_Toc453601057"/>
            <w:bookmarkStart w:id="33" w:name="_Toc453601183"/>
            <w:r w:rsidRPr="004F62DE">
              <w:rPr>
                <w:rFonts w:ascii="Calibri" w:hAnsi="Calibri"/>
                <w:bCs w:val="0"/>
                <w:iCs/>
                <w:kern w:val="0"/>
                <w:sz w:val="20"/>
                <w:szCs w:val="20"/>
              </w:rPr>
              <w:t>Taux HT</w:t>
            </w:r>
            <w:bookmarkEnd w:id="32"/>
            <w:bookmarkEnd w:id="33"/>
          </w:p>
        </w:tc>
        <w:tc>
          <w:tcPr>
            <w:tcW w:w="1590" w:type="dxa"/>
            <w:tcBorders>
              <w:top w:val="single" w:sz="8" w:space="0" w:color="auto"/>
              <w:left w:val="single" w:sz="8" w:space="0" w:color="auto"/>
              <w:bottom w:val="single" w:sz="8" w:space="0" w:color="auto"/>
              <w:right w:val="single" w:sz="8" w:space="0" w:color="auto"/>
            </w:tcBorders>
            <w:vAlign w:val="center"/>
            <w:hideMark/>
          </w:tcPr>
          <w:p w14:paraId="237FE6E6" w14:textId="77777777" w:rsidR="00021527" w:rsidRPr="004F62DE" w:rsidRDefault="00021527" w:rsidP="008303FD">
            <w:pPr>
              <w:pStyle w:val="Titre1"/>
              <w:numPr>
                <w:ilvl w:val="0"/>
                <w:numId w:val="30"/>
              </w:numPr>
              <w:rPr>
                <w:rFonts w:ascii="Calibri" w:hAnsi="Calibri"/>
                <w:bCs w:val="0"/>
                <w:iCs/>
                <w:kern w:val="0"/>
                <w:sz w:val="20"/>
                <w:szCs w:val="20"/>
              </w:rPr>
            </w:pPr>
            <w:bookmarkStart w:id="34" w:name="_Toc453601058"/>
            <w:bookmarkStart w:id="35" w:name="_Toc453601184"/>
            <w:r w:rsidRPr="004F62DE">
              <w:rPr>
                <w:rFonts w:ascii="Calibri" w:hAnsi="Calibri"/>
                <w:bCs w:val="0"/>
                <w:iCs/>
                <w:kern w:val="0"/>
                <w:sz w:val="20"/>
                <w:szCs w:val="20"/>
              </w:rPr>
              <w:t>Taux TTC</w:t>
            </w:r>
            <w:bookmarkEnd w:id="34"/>
            <w:bookmarkEnd w:id="35"/>
          </w:p>
        </w:tc>
      </w:tr>
      <w:tr w:rsidR="00021527" w:rsidRPr="004F62DE" w14:paraId="3BA44DF9"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63E001A7"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6" w:name="_Toc453601060"/>
            <w:bookmarkStart w:id="37" w:name="_Toc453601186"/>
            <w:r w:rsidRPr="004F62DE">
              <w:rPr>
                <w:rFonts w:ascii="Calibri" w:hAnsi="Calibri"/>
                <w:b w:val="0"/>
                <w:bCs w:val="0"/>
                <w:iCs/>
                <w:kern w:val="0"/>
                <w:sz w:val="20"/>
                <w:szCs w:val="20"/>
              </w:rPr>
              <w:t>Dommages corporels</w:t>
            </w:r>
            <w:bookmarkEnd w:id="36"/>
            <w:bookmarkEnd w:id="37"/>
          </w:p>
        </w:tc>
        <w:tc>
          <w:tcPr>
            <w:tcW w:w="2526" w:type="dxa"/>
            <w:tcBorders>
              <w:top w:val="single" w:sz="8" w:space="0" w:color="auto"/>
              <w:left w:val="single" w:sz="8" w:space="0" w:color="auto"/>
              <w:bottom w:val="single" w:sz="8" w:space="0" w:color="auto"/>
              <w:right w:val="single" w:sz="8" w:space="0" w:color="auto"/>
            </w:tcBorders>
            <w:vAlign w:val="center"/>
            <w:hideMark/>
          </w:tcPr>
          <w:p w14:paraId="23AC4201"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8" w:name="_Toc453601061"/>
            <w:bookmarkStart w:id="39" w:name="_Toc453601187"/>
            <w:r w:rsidRPr="004F62DE">
              <w:rPr>
                <w:rFonts w:ascii="Calibri" w:hAnsi="Calibri"/>
                <w:b w:val="0"/>
                <w:bCs w:val="0"/>
                <w:iCs/>
                <w:kern w:val="0"/>
                <w:sz w:val="20"/>
                <w:szCs w:val="20"/>
              </w:rPr>
              <w:t>6 000 000 euros</w:t>
            </w:r>
            <w:bookmarkEnd w:id="38"/>
            <w:bookmarkEnd w:id="39"/>
          </w:p>
        </w:tc>
        <w:tc>
          <w:tcPr>
            <w:tcW w:w="2387" w:type="dxa"/>
            <w:tcBorders>
              <w:top w:val="single" w:sz="8" w:space="0" w:color="auto"/>
              <w:left w:val="single" w:sz="8" w:space="0" w:color="auto"/>
              <w:bottom w:val="single" w:sz="8" w:space="0" w:color="auto"/>
              <w:right w:val="single" w:sz="8" w:space="0" w:color="auto"/>
            </w:tcBorders>
            <w:vAlign w:val="center"/>
            <w:hideMark/>
          </w:tcPr>
          <w:p w14:paraId="226CEE24"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0" w:name="_Toc453601062"/>
            <w:bookmarkStart w:id="41" w:name="_Toc453601188"/>
            <w:r w:rsidRPr="004F62DE">
              <w:rPr>
                <w:rFonts w:ascii="Calibri" w:hAnsi="Calibri"/>
                <w:b w:val="0"/>
                <w:bCs w:val="0"/>
                <w:iCs/>
                <w:kern w:val="0"/>
                <w:sz w:val="20"/>
                <w:szCs w:val="20"/>
              </w:rPr>
              <w:t>Néant</w:t>
            </w:r>
            <w:bookmarkEnd w:id="40"/>
            <w:bookmarkEnd w:id="41"/>
          </w:p>
        </w:tc>
        <w:tc>
          <w:tcPr>
            <w:tcW w:w="1661" w:type="dxa"/>
            <w:vMerge w:val="restart"/>
            <w:tcBorders>
              <w:top w:val="single" w:sz="8" w:space="0" w:color="auto"/>
              <w:left w:val="single" w:sz="8" w:space="0" w:color="auto"/>
              <w:bottom w:val="single" w:sz="8" w:space="0" w:color="auto"/>
              <w:right w:val="single" w:sz="8" w:space="0" w:color="auto"/>
            </w:tcBorders>
            <w:vAlign w:val="center"/>
            <w:hideMark/>
          </w:tcPr>
          <w:p w14:paraId="47F8A362"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2" w:name="_Toc453601063"/>
            <w:bookmarkStart w:id="43" w:name="_Toc453601189"/>
            <w:r w:rsidRPr="004F62DE">
              <w:rPr>
                <w:rFonts w:ascii="Calibri" w:hAnsi="Calibri"/>
                <w:b w:val="0"/>
                <w:bCs w:val="0"/>
                <w:iCs/>
                <w:kern w:val="0"/>
                <w:sz w:val="20"/>
                <w:szCs w:val="20"/>
              </w:rPr>
              <w:t>%</w:t>
            </w:r>
            <w:bookmarkEnd w:id="42"/>
            <w:bookmarkEnd w:id="43"/>
          </w:p>
        </w:tc>
        <w:tc>
          <w:tcPr>
            <w:tcW w:w="1590" w:type="dxa"/>
            <w:vMerge w:val="restart"/>
            <w:tcBorders>
              <w:top w:val="single" w:sz="8" w:space="0" w:color="auto"/>
              <w:left w:val="single" w:sz="8" w:space="0" w:color="auto"/>
              <w:bottom w:val="single" w:sz="8" w:space="0" w:color="auto"/>
              <w:right w:val="single" w:sz="8" w:space="0" w:color="auto"/>
            </w:tcBorders>
            <w:vAlign w:val="center"/>
            <w:hideMark/>
          </w:tcPr>
          <w:p w14:paraId="28A0CB4F"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4" w:name="_Toc453601064"/>
            <w:bookmarkStart w:id="45" w:name="_Toc453601190"/>
            <w:r w:rsidRPr="004F62DE">
              <w:rPr>
                <w:rFonts w:ascii="Calibri" w:hAnsi="Calibri"/>
                <w:b w:val="0"/>
                <w:bCs w:val="0"/>
                <w:iCs/>
                <w:kern w:val="0"/>
                <w:sz w:val="20"/>
                <w:szCs w:val="20"/>
              </w:rPr>
              <w:t>%</w:t>
            </w:r>
            <w:bookmarkEnd w:id="44"/>
            <w:bookmarkEnd w:id="45"/>
          </w:p>
        </w:tc>
      </w:tr>
      <w:tr w:rsidR="00021527" w:rsidRPr="004F62DE" w14:paraId="1FE3C787"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29500CBF"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6" w:name="_Toc453601065"/>
            <w:bookmarkStart w:id="47" w:name="_Toc453601191"/>
            <w:r w:rsidRPr="004F62DE">
              <w:rPr>
                <w:rFonts w:ascii="Calibri" w:hAnsi="Calibri"/>
                <w:b w:val="0"/>
                <w:bCs w:val="0"/>
                <w:iCs/>
                <w:kern w:val="0"/>
                <w:sz w:val="20"/>
                <w:szCs w:val="20"/>
              </w:rPr>
              <w:t>Dommages matériels et immatériels</w:t>
            </w:r>
            <w:bookmarkEnd w:id="46"/>
            <w:bookmarkEnd w:id="47"/>
          </w:p>
        </w:tc>
        <w:tc>
          <w:tcPr>
            <w:tcW w:w="2526" w:type="dxa"/>
            <w:tcBorders>
              <w:top w:val="single" w:sz="8" w:space="0" w:color="auto"/>
              <w:left w:val="single" w:sz="8" w:space="0" w:color="auto"/>
              <w:bottom w:val="single" w:sz="8" w:space="0" w:color="auto"/>
              <w:right w:val="single" w:sz="8" w:space="0" w:color="auto"/>
            </w:tcBorders>
            <w:vAlign w:val="center"/>
            <w:hideMark/>
          </w:tcPr>
          <w:p w14:paraId="7F05B334"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8" w:name="_Toc453601066"/>
            <w:bookmarkStart w:id="49" w:name="_Toc453601192"/>
            <w:r w:rsidRPr="004F62DE">
              <w:rPr>
                <w:rFonts w:ascii="Calibri" w:hAnsi="Calibri"/>
                <w:b w:val="0"/>
                <w:bCs w:val="0"/>
                <w:iCs/>
                <w:kern w:val="0"/>
                <w:sz w:val="20"/>
                <w:szCs w:val="20"/>
              </w:rPr>
              <w:t>2 000 000 euros</w:t>
            </w:r>
            <w:bookmarkEnd w:id="48"/>
            <w:bookmarkEnd w:id="49"/>
          </w:p>
        </w:tc>
        <w:tc>
          <w:tcPr>
            <w:tcW w:w="2387" w:type="dxa"/>
            <w:tcBorders>
              <w:top w:val="single" w:sz="8" w:space="0" w:color="auto"/>
              <w:left w:val="single" w:sz="8" w:space="0" w:color="auto"/>
              <w:bottom w:val="single" w:sz="8" w:space="0" w:color="auto"/>
              <w:right w:val="single" w:sz="8" w:space="0" w:color="auto"/>
            </w:tcBorders>
            <w:vAlign w:val="center"/>
            <w:hideMark/>
          </w:tcPr>
          <w:p w14:paraId="18B8DE75" w14:textId="199D221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50" w:name="_Toc453601067"/>
            <w:bookmarkStart w:id="51" w:name="_Toc453601193"/>
            <w:r w:rsidRPr="004F62DE">
              <w:rPr>
                <w:rFonts w:ascii="Calibri" w:hAnsi="Calibri"/>
                <w:b w:val="0"/>
                <w:bCs w:val="0"/>
                <w:iCs/>
                <w:kern w:val="0"/>
                <w:sz w:val="20"/>
                <w:szCs w:val="20"/>
              </w:rPr>
              <w:t>7 500 euros</w:t>
            </w:r>
            <w:bookmarkEnd w:id="50"/>
            <w:bookmarkEnd w:id="51"/>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73AFF0E"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D5779AC" w14:textId="77777777" w:rsidR="00021527" w:rsidRPr="004F62DE" w:rsidRDefault="00021527" w:rsidP="008303FD">
            <w:pPr>
              <w:suppressAutoHyphens w:val="0"/>
              <w:rPr>
                <w:rFonts w:ascii="Calibri" w:hAnsi="Calibri"/>
                <w:iCs/>
                <w:sz w:val="20"/>
                <w:szCs w:val="20"/>
              </w:rPr>
            </w:pPr>
          </w:p>
        </w:tc>
      </w:tr>
      <w:tr w:rsidR="00021527" w:rsidRPr="004F62DE" w14:paraId="726B4606"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006A4C41"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52" w:name="_Toc453601068"/>
            <w:bookmarkStart w:id="53" w:name="_Toc453601194"/>
            <w:proofErr w:type="gramStart"/>
            <w:r w:rsidRPr="004F62DE">
              <w:rPr>
                <w:rFonts w:ascii="Calibri" w:hAnsi="Calibri"/>
                <w:b w:val="0"/>
                <w:bCs w:val="0"/>
                <w:iCs/>
                <w:kern w:val="0"/>
                <w:sz w:val="20"/>
                <w:szCs w:val="20"/>
              </w:rPr>
              <w:t>dont</w:t>
            </w:r>
            <w:proofErr w:type="gramEnd"/>
            <w:r w:rsidRPr="004F62DE">
              <w:rPr>
                <w:rFonts w:ascii="Calibri" w:hAnsi="Calibri"/>
                <w:b w:val="0"/>
                <w:bCs w:val="0"/>
                <w:iCs/>
                <w:kern w:val="0"/>
                <w:sz w:val="20"/>
                <w:szCs w:val="20"/>
              </w:rPr>
              <w:t xml:space="preserve"> dommages immatériels non consécutifs</w:t>
            </w:r>
            <w:bookmarkEnd w:id="52"/>
            <w:bookmarkEnd w:id="53"/>
          </w:p>
        </w:tc>
        <w:tc>
          <w:tcPr>
            <w:tcW w:w="2526" w:type="dxa"/>
            <w:tcBorders>
              <w:top w:val="single" w:sz="8" w:space="0" w:color="auto"/>
              <w:left w:val="single" w:sz="8" w:space="0" w:color="auto"/>
              <w:bottom w:val="single" w:sz="8" w:space="0" w:color="auto"/>
              <w:right w:val="single" w:sz="8" w:space="0" w:color="auto"/>
            </w:tcBorders>
            <w:vAlign w:val="center"/>
            <w:hideMark/>
          </w:tcPr>
          <w:p w14:paraId="08FC14A9" w14:textId="2B281BB8"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54" w:name="_Toc453601069"/>
            <w:bookmarkStart w:id="55" w:name="_Toc453601195"/>
            <w:r w:rsidRPr="004F62DE">
              <w:rPr>
                <w:rFonts w:ascii="Calibri" w:hAnsi="Calibri"/>
                <w:b w:val="0"/>
                <w:bCs w:val="0"/>
                <w:iCs/>
                <w:kern w:val="0"/>
                <w:sz w:val="20"/>
                <w:szCs w:val="20"/>
              </w:rPr>
              <w:t> 500 000 euros épuisables pour la durée du marché</w:t>
            </w:r>
            <w:bookmarkEnd w:id="54"/>
            <w:bookmarkEnd w:id="55"/>
          </w:p>
        </w:tc>
        <w:tc>
          <w:tcPr>
            <w:tcW w:w="2387" w:type="dxa"/>
            <w:tcBorders>
              <w:top w:val="single" w:sz="8" w:space="0" w:color="auto"/>
              <w:left w:val="single" w:sz="8" w:space="0" w:color="auto"/>
              <w:bottom w:val="single" w:sz="8" w:space="0" w:color="auto"/>
              <w:right w:val="single" w:sz="8" w:space="0" w:color="auto"/>
            </w:tcBorders>
            <w:vAlign w:val="center"/>
            <w:hideMark/>
          </w:tcPr>
          <w:p w14:paraId="49B14FF7"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56" w:name="_Toc453601070"/>
            <w:bookmarkStart w:id="57" w:name="_Toc453601196"/>
            <w:r w:rsidRPr="004F62DE">
              <w:rPr>
                <w:rFonts w:ascii="Calibri" w:hAnsi="Calibri"/>
                <w:b w:val="0"/>
                <w:bCs w:val="0"/>
                <w:iCs/>
                <w:kern w:val="0"/>
                <w:sz w:val="20"/>
                <w:szCs w:val="20"/>
              </w:rPr>
              <w:t>15 000 euros</w:t>
            </w:r>
            <w:bookmarkEnd w:id="56"/>
            <w:bookmarkEnd w:id="57"/>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255A164"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A1D55A4" w14:textId="77777777" w:rsidR="00021527" w:rsidRPr="004F62DE" w:rsidRDefault="00021527" w:rsidP="008303FD">
            <w:pPr>
              <w:suppressAutoHyphens w:val="0"/>
              <w:rPr>
                <w:rFonts w:ascii="Calibri" w:hAnsi="Calibri"/>
                <w:iCs/>
                <w:sz w:val="20"/>
                <w:szCs w:val="20"/>
              </w:rPr>
            </w:pPr>
          </w:p>
        </w:tc>
      </w:tr>
      <w:tr w:rsidR="00021527" w:rsidRPr="004F62DE" w14:paraId="3DC93E22"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86A3F08"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58" w:name="_Toc453601071"/>
            <w:bookmarkStart w:id="59" w:name="_Toc453601197"/>
            <w:r w:rsidRPr="004F62DE">
              <w:rPr>
                <w:rFonts w:ascii="Calibri" w:hAnsi="Calibri"/>
                <w:b w:val="0"/>
                <w:bCs w:val="0"/>
                <w:iCs/>
                <w:kern w:val="0"/>
                <w:sz w:val="20"/>
                <w:szCs w:val="20"/>
              </w:rPr>
              <w:t>Atteintes à l’environnement accidentelles</w:t>
            </w:r>
            <w:bookmarkEnd w:id="58"/>
            <w:bookmarkEnd w:id="59"/>
          </w:p>
        </w:tc>
        <w:tc>
          <w:tcPr>
            <w:tcW w:w="2526" w:type="dxa"/>
            <w:tcBorders>
              <w:top w:val="single" w:sz="8" w:space="0" w:color="auto"/>
              <w:left w:val="single" w:sz="8" w:space="0" w:color="auto"/>
              <w:bottom w:val="single" w:sz="8" w:space="0" w:color="auto"/>
              <w:right w:val="single" w:sz="8" w:space="0" w:color="auto"/>
            </w:tcBorders>
            <w:vAlign w:val="center"/>
            <w:hideMark/>
          </w:tcPr>
          <w:p w14:paraId="3F00CA48"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60" w:name="_Toc453601072"/>
            <w:bookmarkStart w:id="61" w:name="_Toc453601198"/>
            <w:r w:rsidRPr="004F62DE">
              <w:rPr>
                <w:rFonts w:ascii="Calibri" w:hAnsi="Calibri"/>
                <w:b w:val="0"/>
                <w:bCs w:val="0"/>
                <w:iCs/>
                <w:kern w:val="0"/>
                <w:sz w:val="20"/>
                <w:szCs w:val="20"/>
              </w:rPr>
              <w:t>1 000 000 euros épuisables pour la durée du marché</w:t>
            </w:r>
            <w:bookmarkEnd w:id="60"/>
            <w:bookmarkEnd w:id="61"/>
          </w:p>
        </w:tc>
        <w:tc>
          <w:tcPr>
            <w:tcW w:w="2387" w:type="dxa"/>
            <w:tcBorders>
              <w:top w:val="single" w:sz="8" w:space="0" w:color="auto"/>
              <w:left w:val="single" w:sz="8" w:space="0" w:color="auto"/>
              <w:bottom w:val="single" w:sz="8" w:space="0" w:color="auto"/>
              <w:right w:val="single" w:sz="8" w:space="0" w:color="auto"/>
            </w:tcBorders>
            <w:vAlign w:val="center"/>
            <w:hideMark/>
          </w:tcPr>
          <w:p w14:paraId="1C5D04B9"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62" w:name="_Toc453601073"/>
            <w:bookmarkStart w:id="63" w:name="_Toc453601199"/>
            <w:r w:rsidRPr="004F62DE">
              <w:rPr>
                <w:rFonts w:ascii="Calibri" w:hAnsi="Calibri"/>
                <w:b w:val="0"/>
                <w:bCs w:val="0"/>
                <w:iCs/>
                <w:kern w:val="0"/>
                <w:sz w:val="20"/>
                <w:szCs w:val="20"/>
              </w:rPr>
              <w:t>5 000 euros</w:t>
            </w:r>
            <w:bookmarkEnd w:id="62"/>
            <w:bookmarkEnd w:id="63"/>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78AFB82"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9DF7CF2" w14:textId="77777777" w:rsidR="00021527" w:rsidRPr="004F62DE" w:rsidRDefault="00021527" w:rsidP="008303FD">
            <w:pPr>
              <w:suppressAutoHyphens w:val="0"/>
              <w:rPr>
                <w:rFonts w:ascii="Calibri" w:hAnsi="Calibri"/>
                <w:iCs/>
                <w:sz w:val="20"/>
                <w:szCs w:val="20"/>
              </w:rPr>
            </w:pPr>
          </w:p>
        </w:tc>
      </w:tr>
      <w:tr w:rsidR="00021527" w:rsidRPr="004F62DE" w14:paraId="736954AB" w14:textId="77777777" w:rsidTr="008303FD">
        <w:trPr>
          <w:trHeight w:val="284"/>
        </w:trPr>
        <w:tc>
          <w:tcPr>
            <w:tcW w:w="10682" w:type="dxa"/>
            <w:gridSpan w:val="5"/>
            <w:tcBorders>
              <w:top w:val="single" w:sz="8" w:space="0" w:color="auto"/>
              <w:left w:val="single" w:sz="8" w:space="0" w:color="auto"/>
              <w:bottom w:val="single" w:sz="8" w:space="0" w:color="auto"/>
              <w:right w:val="single" w:sz="8" w:space="0" w:color="auto"/>
            </w:tcBorders>
            <w:vAlign w:val="center"/>
            <w:hideMark/>
          </w:tcPr>
          <w:p w14:paraId="6C617F9B" w14:textId="720C2973" w:rsidR="00021527" w:rsidRPr="004F62DE" w:rsidRDefault="00021527" w:rsidP="00FC6866">
            <w:pPr>
              <w:pStyle w:val="Titre1"/>
              <w:numPr>
                <w:ilvl w:val="0"/>
                <w:numId w:val="30"/>
              </w:numPr>
              <w:spacing w:before="0" w:after="0"/>
              <w:rPr>
                <w:rFonts w:ascii="Calibri" w:hAnsi="Calibri"/>
                <w:bCs w:val="0"/>
                <w:iCs/>
                <w:kern w:val="0"/>
                <w:sz w:val="20"/>
                <w:szCs w:val="20"/>
              </w:rPr>
            </w:pPr>
            <w:bookmarkStart w:id="64" w:name="_Toc453601089"/>
            <w:bookmarkStart w:id="65" w:name="_Toc453601215"/>
            <w:r w:rsidRPr="004F62DE">
              <w:rPr>
                <w:rFonts w:ascii="Calibri" w:hAnsi="Calibri"/>
                <w:bCs w:val="0"/>
                <w:iCs/>
                <w:kern w:val="0"/>
                <w:sz w:val="20"/>
                <w:szCs w:val="20"/>
              </w:rPr>
              <w:t>Prime</w:t>
            </w:r>
            <w:r w:rsidR="00FC6866">
              <w:rPr>
                <w:rFonts w:ascii="Calibri" w:hAnsi="Calibri"/>
                <w:bCs w:val="0"/>
                <w:iCs/>
                <w:kern w:val="0"/>
                <w:sz w:val="20"/>
                <w:szCs w:val="20"/>
              </w:rPr>
              <w:t xml:space="preserve"> </w:t>
            </w:r>
            <w:r w:rsidRPr="004F62DE">
              <w:rPr>
                <w:rFonts w:ascii="Calibri" w:hAnsi="Calibri"/>
                <w:bCs w:val="0"/>
                <w:iCs/>
                <w:kern w:val="0"/>
                <w:sz w:val="20"/>
                <w:szCs w:val="20"/>
              </w:rPr>
              <w:t>: ………………………………………………</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HT soit………………………………</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TTC</w:t>
            </w:r>
            <w:bookmarkEnd w:id="64"/>
            <w:bookmarkEnd w:id="65"/>
          </w:p>
        </w:tc>
      </w:tr>
    </w:tbl>
    <w:p w14:paraId="2AE20B99" w14:textId="77777777" w:rsidR="00021527" w:rsidRDefault="00021527" w:rsidP="00021527"/>
    <w:p w14:paraId="2CA828A4" w14:textId="36139077" w:rsidR="00F9196B" w:rsidRDefault="00190C2F" w:rsidP="005D72E4">
      <w:pPr>
        <w:jc w:val="both"/>
        <w:rPr>
          <w:rFonts w:ascii="Calibri" w:hAnsi="Calibri" w:cs="Arial"/>
        </w:rPr>
      </w:pPr>
      <w:r>
        <w:rPr>
          <w:rFonts w:ascii="Calibri" w:hAnsi="Calibri" w:cs="Arial"/>
        </w:rPr>
        <w:t xml:space="preserve">Soit en toute lettres toutes taxes comprises :  </w:t>
      </w:r>
    </w:p>
    <w:p w14:paraId="00A6D4D9" w14:textId="77777777" w:rsidR="00190C2F" w:rsidRDefault="00190C2F" w:rsidP="005D72E4">
      <w:pPr>
        <w:jc w:val="both"/>
        <w:rPr>
          <w:rFonts w:ascii="Calibri" w:hAnsi="Calibri" w:cs="Arial"/>
        </w:rPr>
      </w:pPr>
    </w:p>
    <w:p w14:paraId="73769713" w14:textId="77777777" w:rsidR="008A6CD7" w:rsidRDefault="008A6CD7" w:rsidP="005D72E4">
      <w:pPr>
        <w:jc w:val="both"/>
        <w:rPr>
          <w:rFonts w:ascii="Calibri" w:hAnsi="Calibri" w:cs="Arial"/>
        </w:rPr>
      </w:pPr>
    </w:p>
    <w:p w14:paraId="48215275" w14:textId="77777777" w:rsidR="007047AB" w:rsidRDefault="007047AB" w:rsidP="005D72E4">
      <w:pPr>
        <w:jc w:val="both"/>
        <w:rPr>
          <w:rFonts w:ascii="Calibri" w:hAnsi="Calibri" w:cs="Arial"/>
          <w:i/>
        </w:rPr>
      </w:pPr>
      <w:r w:rsidRPr="007047AB">
        <w:rPr>
          <w:rFonts w:ascii="Calibri" w:hAnsi="Calibri" w:cs="Arial"/>
          <w:i/>
        </w:rPr>
        <w:t>*Tous frais et taxes inclus y/c frais de quittance</w:t>
      </w:r>
      <w:r>
        <w:rPr>
          <w:rFonts w:ascii="Calibri" w:hAnsi="Calibri" w:cs="Arial"/>
          <w:i/>
        </w:rPr>
        <w:t xml:space="preserve"> ou d’émission</w:t>
      </w:r>
      <w:r w:rsidRPr="007047AB">
        <w:rPr>
          <w:rFonts w:ascii="Calibri" w:hAnsi="Calibri" w:cs="Arial"/>
          <w:i/>
        </w:rPr>
        <w:t xml:space="preserve"> le cas échéant</w:t>
      </w:r>
    </w:p>
    <w:p w14:paraId="6A0FA9DE" w14:textId="77777777" w:rsidR="002446E5" w:rsidRDefault="002446E5" w:rsidP="005D72E4">
      <w:pPr>
        <w:jc w:val="both"/>
        <w:rPr>
          <w:rFonts w:ascii="Calibri" w:hAnsi="Calibri" w:cs="Arial"/>
          <w:i/>
        </w:rPr>
      </w:pPr>
    </w:p>
    <w:p w14:paraId="1168033B" w14:textId="77777777" w:rsidR="002629CD" w:rsidRDefault="002629CD" w:rsidP="005D72E4">
      <w:pPr>
        <w:jc w:val="both"/>
        <w:rPr>
          <w:rFonts w:ascii="Calibri" w:hAnsi="Calibri" w:cs="Arial"/>
        </w:rPr>
      </w:pPr>
    </w:p>
    <w:p w14:paraId="6B4D5CB6" w14:textId="7A4E55FC" w:rsidR="00210D54" w:rsidRPr="00210D54" w:rsidRDefault="00F05C26" w:rsidP="00210D54">
      <w:pPr>
        <w:jc w:val="both"/>
        <w:rPr>
          <w:rFonts w:ascii="Calibri" w:hAnsi="Calibri" w:cs="Arial"/>
          <w:b/>
          <w:bCs/>
          <w:sz w:val="32"/>
          <w:szCs w:val="32"/>
        </w:rPr>
      </w:pPr>
      <w:r>
        <w:rPr>
          <w:rFonts w:ascii="Calibri" w:hAnsi="Calibri" w:cs="Arial"/>
          <w:b/>
          <w:bCs/>
          <w:sz w:val="32"/>
          <w:szCs w:val="32"/>
        </w:rPr>
        <w:t xml:space="preserve">5.2 </w:t>
      </w:r>
      <w:r w:rsidR="00210D54" w:rsidRPr="00210D54">
        <w:rPr>
          <w:rFonts w:ascii="Calibri" w:hAnsi="Calibri" w:cs="Arial"/>
          <w:b/>
          <w:bCs/>
          <w:sz w:val="32"/>
          <w:szCs w:val="32"/>
        </w:rPr>
        <w:t>TRANCHE OPTIONNELLE</w:t>
      </w:r>
      <w:r w:rsidR="00190C2F">
        <w:rPr>
          <w:rFonts w:ascii="Calibri" w:hAnsi="Calibri" w:cs="Arial"/>
          <w:b/>
          <w:bCs/>
          <w:sz w:val="32"/>
          <w:szCs w:val="32"/>
        </w:rPr>
        <w:t xml:space="preserve"> 1  </w:t>
      </w:r>
    </w:p>
    <w:p w14:paraId="6EEDFD67" w14:textId="77777777" w:rsidR="00210D54" w:rsidRDefault="00210D54" w:rsidP="006B6B55">
      <w:pPr>
        <w:spacing w:line="240" w:lineRule="atLeast"/>
        <w:ind w:left="1134"/>
        <w:jc w:val="both"/>
        <w:rPr>
          <w:rFonts w:ascii="Calibri" w:hAnsi="Calibri" w:cs="Arial"/>
          <w:b/>
          <w:u w:val="single"/>
        </w:rPr>
      </w:pPr>
    </w:p>
    <w:p w14:paraId="06E37195" w14:textId="2EF1F27A" w:rsidR="00210D54" w:rsidRPr="002446E5" w:rsidRDefault="00190C2F" w:rsidP="00210D54">
      <w:pPr>
        <w:ind w:firstLine="1134"/>
        <w:jc w:val="both"/>
        <w:rPr>
          <w:rFonts w:ascii="Calibri" w:hAnsi="Calibri" w:cs="Arial"/>
          <w:b/>
          <w:u w:val="single"/>
        </w:rPr>
      </w:pPr>
      <w:r>
        <w:rPr>
          <w:rFonts w:ascii="Calibri" w:hAnsi="Calibri" w:cs="Arial"/>
          <w:b/>
          <w:u w:val="single"/>
        </w:rPr>
        <w:t>5.2</w:t>
      </w:r>
      <w:r w:rsidR="00210D54">
        <w:rPr>
          <w:rFonts w:ascii="Calibri" w:hAnsi="Calibri" w:cs="Arial"/>
          <w:b/>
          <w:u w:val="single"/>
        </w:rPr>
        <w:t xml:space="preserve">.1 Offre de base </w:t>
      </w:r>
      <w:r w:rsidR="00210D54" w:rsidRPr="002446E5">
        <w:rPr>
          <w:rFonts w:ascii="Calibri" w:hAnsi="Calibri" w:cs="Arial"/>
          <w:b/>
          <w:u w:val="single"/>
        </w:rPr>
        <w:t>– F</w:t>
      </w:r>
      <w:r w:rsidR="00210D54">
        <w:rPr>
          <w:rFonts w:ascii="Calibri" w:hAnsi="Calibri" w:cs="Arial"/>
          <w:b/>
          <w:u w:val="single"/>
        </w:rPr>
        <w:t xml:space="preserve">ranchise TRC de </w:t>
      </w:r>
      <w:r w:rsidR="00210D54" w:rsidRPr="002446E5">
        <w:rPr>
          <w:rFonts w:ascii="Calibri" w:hAnsi="Calibri" w:cs="Arial"/>
          <w:b/>
          <w:u w:val="single"/>
        </w:rPr>
        <w:t>25 000 €</w:t>
      </w:r>
    </w:p>
    <w:p w14:paraId="5E8916DA" w14:textId="77777777" w:rsidR="00210D54" w:rsidRDefault="00210D54" w:rsidP="00210D54">
      <w:pPr>
        <w:jc w:val="both"/>
        <w:rPr>
          <w:rFonts w:ascii="Calibri" w:hAnsi="Calibri" w:cs="Arial"/>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7"/>
        <w:gridCol w:w="3059"/>
        <w:gridCol w:w="2373"/>
        <w:gridCol w:w="900"/>
        <w:gridCol w:w="1085"/>
        <w:gridCol w:w="809"/>
        <w:gridCol w:w="1080"/>
      </w:tblGrid>
      <w:tr w:rsidR="00210D54" w:rsidRPr="00560F84" w14:paraId="55696FFD" w14:textId="77777777" w:rsidTr="0060550D">
        <w:trPr>
          <w:cantSplit/>
          <w:trHeight w:val="449"/>
        </w:trPr>
        <w:tc>
          <w:tcPr>
            <w:tcW w:w="343" w:type="pct"/>
            <w:vMerge w:val="restart"/>
            <w:tcBorders>
              <w:top w:val="single" w:sz="12" w:space="0" w:color="auto"/>
              <w:left w:val="single" w:sz="12" w:space="0" w:color="auto"/>
              <w:bottom w:val="single" w:sz="12" w:space="0" w:color="auto"/>
              <w:right w:val="nil"/>
            </w:tcBorders>
            <w:shd w:val="clear" w:color="auto" w:fill="FFFFFF"/>
            <w:vAlign w:val="center"/>
            <w:hideMark/>
          </w:tcPr>
          <w:p w14:paraId="4C3E8C1A" w14:textId="77777777" w:rsidR="00210D54" w:rsidRPr="00560F84" w:rsidRDefault="00210D54" w:rsidP="0060550D">
            <w:pPr>
              <w:jc w:val="center"/>
              <w:rPr>
                <w:rFonts w:ascii="Arial" w:hAnsi="Arial" w:cs="Arial"/>
                <w:b/>
                <w:sz w:val="16"/>
                <w:szCs w:val="16"/>
              </w:rPr>
            </w:pPr>
            <w:r w:rsidRPr="00560F84">
              <w:rPr>
                <w:rFonts w:ascii="Arial" w:hAnsi="Arial" w:cs="Arial"/>
                <w:b/>
                <w:sz w:val="16"/>
                <w:szCs w:val="16"/>
              </w:rPr>
              <w:t>Articles du CCTP</w:t>
            </w:r>
          </w:p>
        </w:tc>
        <w:tc>
          <w:tcPr>
            <w:tcW w:w="1528" w:type="pct"/>
            <w:vMerge w:val="restart"/>
            <w:tcBorders>
              <w:top w:val="single" w:sz="12" w:space="0" w:color="auto"/>
              <w:left w:val="single" w:sz="12" w:space="0" w:color="auto"/>
              <w:bottom w:val="single" w:sz="12" w:space="0" w:color="auto"/>
              <w:right w:val="nil"/>
            </w:tcBorders>
            <w:shd w:val="clear" w:color="auto" w:fill="FFFFFF"/>
            <w:vAlign w:val="center"/>
          </w:tcPr>
          <w:p w14:paraId="1691924C" w14:textId="77777777" w:rsidR="00210D54" w:rsidRPr="00560F84" w:rsidRDefault="00210D54" w:rsidP="0060550D">
            <w:pPr>
              <w:jc w:val="center"/>
              <w:rPr>
                <w:rFonts w:ascii="Arial" w:hAnsi="Arial" w:cs="Arial"/>
                <w:b/>
                <w:sz w:val="18"/>
                <w:szCs w:val="18"/>
              </w:rPr>
            </w:pPr>
          </w:p>
          <w:p w14:paraId="69A620B5"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NATURE DES GARANTIES</w:t>
            </w:r>
          </w:p>
          <w:p w14:paraId="2541BB50"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(Décrites au CCTP)</w:t>
            </w:r>
          </w:p>
        </w:tc>
        <w:tc>
          <w:tcPr>
            <w:tcW w:w="1186"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65BBB3B1" w14:textId="77777777" w:rsidR="00210D54" w:rsidRPr="00560F84" w:rsidRDefault="00210D54" w:rsidP="0060550D">
            <w:pPr>
              <w:jc w:val="center"/>
              <w:rPr>
                <w:rFonts w:ascii="Arial" w:hAnsi="Arial" w:cs="Arial"/>
                <w:b/>
                <w:sz w:val="18"/>
                <w:szCs w:val="18"/>
              </w:rPr>
            </w:pPr>
          </w:p>
          <w:p w14:paraId="6CE98003"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MONTANT DES GARANTIES</w:t>
            </w:r>
          </w:p>
        </w:tc>
        <w:tc>
          <w:tcPr>
            <w:tcW w:w="1943" w:type="pct"/>
            <w:gridSpan w:val="4"/>
            <w:tcBorders>
              <w:top w:val="single" w:sz="12" w:space="0" w:color="auto"/>
              <w:left w:val="nil"/>
              <w:bottom w:val="single" w:sz="12" w:space="0" w:color="auto"/>
              <w:right w:val="double" w:sz="4" w:space="0" w:color="auto"/>
            </w:tcBorders>
            <w:vAlign w:val="center"/>
            <w:hideMark/>
          </w:tcPr>
          <w:p w14:paraId="54E0F6D0" w14:textId="77777777" w:rsidR="00210D54" w:rsidRPr="00560F84" w:rsidRDefault="00210D54" w:rsidP="0060550D">
            <w:pPr>
              <w:jc w:val="center"/>
              <w:rPr>
                <w:rFonts w:ascii="Arial" w:hAnsi="Arial" w:cs="Arial"/>
                <w:b/>
                <w:sz w:val="18"/>
                <w:szCs w:val="18"/>
              </w:rPr>
            </w:pPr>
            <w:r w:rsidRPr="00560F84">
              <w:rPr>
                <w:rFonts w:ascii="Arial" w:hAnsi="Arial" w:cs="Arial"/>
                <w:b/>
                <w:sz w:val="18"/>
                <w:szCs w:val="18"/>
              </w:rPr>
              <w:t>FRANCHISE : 25 000 €</w:t>
            </w:r>
          </w:p>
        </w:tc>
      </w:tr>
      <w:tr w:rsidR="00210D54" w:rsidRPr="00560F84" w14:paraId="15F6FE3D" w14:textId="77777777" w:rsidTr="0060550D">
        <w:trPr>
          <w:cantSplit/>
          <w:trHeight w:val="303"/>
        </w:trPr>
        <w:tc>
          <w:tcPr>
            <w:tcW w:w="343" w:type="pct"/>
            <w:vMerge/>
            <w:tcBorders>
              <w:top w:val="single" w:sz="12" w:space="0" w:color="auto"/>
              <w:left w:val="single" w:sz="12" w:space="0" w:color="auto"/>
              <w:bottom w:val="single" w:sz="12" w:space="0" w:color="auto"/>
              <w:right w:val="nil"/>
            </w:tcBorders>
            <w:vAlign w:val="center"/>
            <w:hideMark/>
          </w:tcPr>
          <w:p w14:paraId="48FA225D" w14:textId="77777777" w:rsidR="00210D54" w:rsidRPr="00560F84" w:rsidRDefault="00210D54" w:rsidP="0060550D">
            <w:pPr>
              <w:rPr>
                <w:rFonts w:ascii="Arial" w:hAnsi="Arial" w:cs="Arial"/>
                <w:b/>
                <w:sz w:val="16"/>
                <w:szCs w:val="16"/>
              </w:rPr>
            </w:pPr>
          </w:p>
        </w:tc>
        <w:tc>
          <w:tcPr>
            <w:tcW w:w="1528" w:type="pct"/>
            <w:vMerge/>
            <w:tcBorders>
              <w:top w:val="single" w:sz="12" w:space="0" w:color="auto"/>
              <w:left w:val="single" w:sz="12" w:space="0" w:color="auto"/>
              <w:bottom w:val="single" w:sz="12" w:space="0" w:color="auto"/>
              <w:right w:val="nil"/>
            </w:tcBorders>
            <w:vAlign w:val="center"/>
            <w:hideMark/>
          </w:tcPr>
          <w:p w14:paraId="3F052160" w14:textId="77777777" w:rsidR="00210D54" w:rsidRPr="00560F84" w:rsidRDefault="00210D54" w:rsidP="0060550D">
            <w:pPr>
              <w:rPr>
                <w:rFonts w:ascii="Arial" w:eastAsia="Arial Unicode MS" w:hAnsi="Arial" w:cs="Arial"/>
                <w:b/>
                <w:sz w:val="18"/>
                <w:szCs w:val="18"/>
              </w:rPr>
            </w:pPr>
          </w:p>
        </w:tc>
        <w:tc>
          <w:tcPr>
            <w:tcW w:w="1186" w:type="pct"/>
            <w:vMerge/>
            <w:tcBorders>
              <w:top w:val="single" w:sz="12" w:space="0" w:color="auto"/>
              <w:left w:val="single" w:sz="12" w:space="0" w:color="auto"/>
              <w:bottom w:val="single" w:sz="12" w:space="0" w:color="auto"/>
              <w:right w:val="single" w:sz="12" w:space="0" w:color="auto"/>
            </w:tcBorders>
            <w:vAlign w:val="center"/>
            <w:hideMark/>
          </w:tcPr>
          <w:p w14:paraId="42DE46AD" w14:textId="77777777" w:rsidR="00210D54" w:rsidRPr="00560F84" w:rsidRDefault="00210D54" w:rsidP="0060550D">
            <w:pPr>
              <w:rPr>
                <w:rFonts w:ascii="Arial" w:hAnsi="Arial" w:cs="Arial"/>
                <w:b/>
                <w:sz w:val="18"/>
                <w:szCs w:val="18"/>
              </w:rPr>
            </w:pPr>
          </w:p>
        </w:tc>
        <w:tc>
          <w:tcPr>
            <w:tcW w:w="452" w:type="pct"/>
            <w:tcBorders>
              <w:top w:val="single" w:sz="12" w:space="0" w:color="auto"/>
              <w:left w:val="nil"/>
              <w:bottom w:val="single" w:sz="12" w:space="0" w:color="auto"/>
              <w:right w:val="single" w:sz="8" w:space="0" w:color="auto"/>
            </w:tcBorders>
            <w:shd w:val="clear" w:color="auto" w:fill="FFFFFF"/>
            <w:vAlign w:val="center"/>
            <w:hideMark/>
          </w:tcPr>
          <w:p w14:paraId="644A3CC7" w14:textId="77777777" w:rsidR="00210D54" w:rsidRPr="00560F84" w:rsidRDefault="00210D54" w:rsidP="0060550D">
            <w:pPr>
              <w:jc w:val="center"/>
              <w:rPr>
                <w:rFonts w:ascii="Arial" w:eastAsia="Arial Unicode MS" w:hAnsi="Arial" w:cs="Arial"/>
                <w:b/>
                <w:sz w:val="18"/>
                <w:szCs w:val="18"/>
              </w:rPr>
            </w:pPr>
            <w:r w:rsidRPr="00560F84">
              <w:rPr>
                <w:rFonts w:ascii="Arial" w:eastAsia="Arial Unicode MS" w:hAnsi="Arial" w:cs="Arial"/>
                <w:b/>
                <w:sz w:val="18"/>
                <w:szCs w:val="18"/>
              </w:rPr>
              <w:t>TAUX HT</w:t>
            </w: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0F0A87A5" w14:textId="77777777" w:rsidR="00210D54" w:rsidRPr="00560F84" w:rsidRDefault="00210D54" w:rsidP="0060550D">
            <w:pPr>
              <w:jc w:val="center"/>
              <w:rPr>
                <w:rFonts w:ascii="Arial" w:eastAsia="Arial Unicode MS" w:hAnsi="Arial" w:cs="Arial"/>
                <w:b/>
                <w:sz w:val="18"/>
                <w:szCs w:val="18"/>
              </w:rPr>
            </w:pPr>
            <w:r w:rsidRPr="00560F84">
              <w:rPr>
                <w:rFonts w:ascii="Arial" w:eastAsia="Arial Unicode MS" w:hAnsi="Arial" w:cs="Arial"/>
                <w:b/>
                <w:sz w:val="18"/>
                <w:szCs w:val="18"/>
              </w:rPr>
              <w:t>PRIME en € HT</w:t>
            </w: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22028741" w14:textId="5213D782"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 xml:space="preserve">TAUX TTC </w:t>
            </w:r>
            <w:ins w:id="66" w:author="VIGNAL Julie" w:date="2025-10-14T13:50:00Z" w16du:dateUtc="2025-10-14T11:50:00Z">
              <w:r w:rsidR="008F1F20">
                <w:rPr>
                  <w:rFonts w:ascii="Arial" w:hAnsi="Arial" w:cs="Arial"/>
                  <w:b/>
                  <w:sz w:val="18"/>
                  <w:szCs w:val="18"/>
                  <w:vertAlign w:val="superscript"/>
                </w:rPr>
                <w:t>*</w:t>
              </w:r>
            </w:ins>
            <w:del w:id="67" w:author="VIGNAL Julie" w:date="2025-10-14T13:50:00Z" w16du:dateUtc="2025-10-14T11:50:00Z">
              <w:r w:rsidRPr="00560F84" w:rsidDel="008F1F20">
                <w:rPr>
                  <w:rFonts w:ascii="Arial" w:hAnsi="Arial" w:cs="Arial"/>
                  <w:b/>
                  <w:sz w:val="18"/>
                  <w:szCs w:val="18"/>
                  <w:vertAlign w:val="superscript"/>
                </w:rPr>
                <w:delText>2</w:delText>
              </w:r>
            </w:del>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hideMark/>
          </w:tcPr>
          <w:p w14:paraId="560B98EF" w14:textId="28D84605" w:rsidR="00210D54" w:rsidRPr="00560F84" w:rsidRDefault="00210D54" w:rsidP="0060550D">
            <w:pPr>
              <w:jc w:val="center"/>
              <w:rPr>
                <w:rFonts w:ascii="Arial" w:eastAsia="Arial Unicode MS" w:hAnsi="Arial" w:cs="Arial"/>
                <w:b/>
                <w:sz w:val="18"/>
                <w:szCs w:val="18"/>
                <w:vertAlign w:val="superscript"/>
              </w:rPr>
            </w:pPr>
            <w:r w:rsidRPr="00560F84">
              <w:rPr>
                <w:rFonts w:ascii="Arial" w:eastAsia="Arial Unicode MS" w:hAnsi="Arial" w:cs="Arial"/>
                <w:b/>
                <w:sz w:val="18"/>
                <w:szCs w:val="18"/>
              </w:rPr>
              <w:t xml:space="preserve">PRIME TTC </w:t>
            </w:r>
            <w:ins w:id="68" w:author="VIGNAL Julie" w:date="2025-10-14T13:50:00Z" w16du:dateUtc="2025-10-14T11:50:00Z">
              <w:r w:rsidR="008F1F20">
                <w:rPr>
                  <w:rFonts w:ascii="Arial" w:eastAsia="Arial Unicode MS" w:hAnsi="Arial" w:cs="Arial"/>
                  <w:b/>
                  <w:sz w:val="18"/>
                  <w:szCs w:val="18"/>
                  <w:vertAlign w:val="superscript"/>
                </w:rPr>
                <w:t>*</w:t>
              </w:r>
            </w:ins>
            <w:del w:id="69" w:author="VIGNAL Julie" w:date="2025-10-14T13:50:00Z" w16du:dateUtc="2025-10-14T11:50:00Z">
              <w:r w:rsidRPr="00560F84" w:rsidDel="008F1F20">
                <w:rPr>
                  <w:rFonts w:ascii="Arial" w:eastAsia="Arial Unicode MS" w:hAnsi="Arial" w:cs="Arial"/>
                  <w:b/>
                  <w:sz w:val="18"/>
                  <w:szCs w:val="18"/>
                  <w:vertAlign w:val="superscript"/>
                </w:rPr>
                <w:delText>2</w:delText>
              </w:r>
            </w:del>
          </w:p>
        </w:tc>
      </w:tr>
      <w:tr w:rsidR="00210D54" w:rsidRPr="00560F84" w14:paraId="2CCD92F9" w14:textId="77777777" w:rsidTr="0060550D">
        <w:trPr>
          <w:cantSplit/>
          <w:trHeight w:val="932"/>
        </w:trPr>
        <w:tc>
          <w:tcPr>
            <w:tcW w:w="343" w:type="pct"/>
            <w:tcBorders>
              <w:top w:val="single" w:sz="12" w:space="0" w:color="auto"/>
              <w:left w:val="single" w:sz="12" w:space="0" w:color="auto"/>
              <w:bottom w:val="nil"/>
              <w:right w:val="single" w:sz="12" w:space="0" w:color="auto"/>
            </w:tcBorders>
            <w:shd w:val="clear" w:color="auto" w:fill="FFFFFF"/>
            <w:hideMark/>
          </w:tcPr>
          <w:p w14:paraId="3F8435D7" w14:textId="77777777" w:rsidR="00210D54" w:rsidRPr="00560F84" w:rsidRDefault="00210D54" w:rsidP="0060550D">
            <w:pPr>
              <w:keepNext/>
              <w:jc w:val="center"/>
              <w:outlineLvl w:val="6"/>
              <w:rPr>
                <w:rFonts w:ascii="Arial" w:hAnsi="Arial" w:cs="Arial"/>
                <w:b/>
                <w:sz w:val="16"/>
                <w:szCs w:val="16"/>
              </w:rPr>
            </w:pPr>
          </w:p>
          <w:p w14:paraId="4E123E1D" w14:textId="77777777" w:rsidR="00210D54" w:rsidRPr="00560F84" w:rsidRDefault="00210D54" w:rsidP="0060550D">
            <w:pPr>
              <w:keepNext/>
              <w:jc w:val="center"/>
              <w:outlineLvl w:val="6"/>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tcPr>
          <w:p w14:paraId="2CE5C38A" w14:textId="77777777" w:rsidR="00210D54" w:rsidRPr="00560F84" w:rsidRDefault="00210D54" w:rsidP="0060550D">
            <w:pPr>
              <w:keepNext/>
              <w:outlineLvl w:val="6"/>
              <w:rPr>
                <w:rFonts w:ascii="Arial" w:hAnsi="Arial" w:cs="Arial"/>
                <w:b/>
                <w:sz w:val="16"/>
                <w:szCs w:val="16"/>
                <w:u w:val="single"/>
              </w:rPr>
            </w:pPr>
          </w:p>
          <w:p w14:paraId="058B5948" w14:textId="77777777" w:rsidR="00210D54" w:rsidRPr="00560F84" w:rsidRDefault="00210D54" w:rsidP="0060550D">
            <w:pPr>
              <w:keepNext/>
              <w:outlineLvl w:val="6"/>
              <w:rPr>
                <w:rFonts w:ascii="Arial" w:eastAsia="Arial Unicode MS" w:hAnsi="Arial" w:cs="Arial"/>
                <w:b/>
                <w:sz w:val="16"/>
                <w:szCs w:val="16"/>
              </w:rPr>
            </w:pPr>
            <w:r w:rsidRPr="00560F84">
              <w:rPr>
                <w:rFonts w:ascii="Arial" w:hAnsi="Arial" w:cs="Arial"/>
                <w:b/>
                <w:sz w:val="16"/>
                <w:szCs w:val="16"/>
                <w:u w:val="single"/>
              </w:rPr>
              <w:t>Garantie principale</w:t>
            </w:r>
          </w:p>
        </w:tc>
        <w:tc>
          <w:tcPr>
            <w:tcW w:w="1186" w:type="pct"/>
            <w:tcBorders>
              <w:top w:val="single" w:sz="12" w:space="0" w:color="auto"/>
              <w:left w:val="single" w:sz="12" w:space="0" w:color="auto"/>
              <w:bottom w:val="nil"/>
              <w:right w:val="single" w:sz="12" w:space="0" w:color="auto"/>
            </w:tcBorders>
            <w:shd w:val="clear" w:color="auto" w:fill="FFFFFF"/>
            <w:vAlign w:val="center"/>
            <w:hideMark/>
          </w:tcPr>
          <w:p w14:paraId="4DECD1F5" w14:textId="77C56DD7" w:rsidR="00210D54" w:rsidRPr="00560F84" w:rsidRDefault="00210D54" w:rsidP="0060550D">
            <w:pPr>
              <w:tabs>
                <w:tab w:val="left" w:pos="7371"/>
              </w:tabs>
              <w:jc w:val="center"/>
              <w:rPr>
                <w:rFonts w:ascii="Arial" w:hAnsi="Arial" w:cs="Arial"/>
                <w:b/>
                <w:sz w:val="16"/>
                <w:szCs w:val="16"/>
              </w:rPr>
            </w:pPr>
            <w:r w:rsidRPr="00560F84">
              <w:rPr>
                <w:rFonts w:ascii="Arial" w:hAnsi="Arial" w:cs="Arial"/>
                <w:b/>
                <w:sz w:val="16"/>
                <w:szCs w:val="16"/>
              </w:rPr>
              <w:t>Coût HT de l’opération</w:t>
            </w:r>
            <w:r w:rsidR="00AF51D1">
              <w:rPr>
                <w:rFonts w:ascii="Arial" w:hAnsi="Arial" w:cs="Arial"/>
                <w:b/>
                <w:sz w:val="16"/>
                <w:szCs w:val="16"/>
              </w:rPr>
              <w:t xml:space="preserve"> – travaux de la tranche optionnelle 1 du lot 4 de travaux</w:t>
            </w:r>
          </w:p>
        </w:tc>
        <w:tc>
          <w:tcPr>
            <w:tcW w:w="452" w:type="pct"/>
            <w:tcBorders>
              <w:top w:val="single" w:sz="12" w:space="0" w:color="auto"/>
              <w:left w:val="nil"/>
              <w:bottom w:val="nil"/>
              <w:right w:val="single" w:sz="8" w:space="0" w:color="auto"/>
            </w:tcBorders>
            <w:shd w:val="clear" w:color="auto" w:fill="FFFFFF"/>
          </w:tcPr>
          <w:p w14:paraId="113F83B1" w14:textId="77777777" w:rsidR="00210D54" w:rsidRPr="00560F84" w:rsidRDefault="00210D54" w:rsidP="0060550D">
            <w:pPr>
              <w:tabs>
                <w:tab w:val="left" w:pos="7371"/>
              </w:tabs>
              <w:jc w:val="center"/>
              <w:rPr>
                <w:rFonts w:ascii="Arial" w:eastAsia="Arial Unicode MS" w:hAnsi="Arial" w:cs="Arial"/>
                <w:sz w:val="16"/>
                <w:szCs w:val="16"/>
              </w:rPr>
            </w:pPr>
          </w:p>
        </w:tc>
        <w:tc>
          <w:tcPr>
            <w:tcW w:w="544" w:type="pct"/>
            <w:tcBorders>
              <w:top w:val="single" w:sz="12" w:space="0" w:color="auto"/>
              <w:left w:val="single" w:sz="8" w:space="0" w:color="auto"/>
              <w:bottom w:val="nil"/>
              <w:right w:val="single" w:sz="8" w:space="0" w:color="auto"/>
            </w:tcBorders>
            <w:shd w:val="clear" w:color="auto" w:fill="FFFFFF"/>
            <w:vAlign w:val="center"/>
          </w:tcPr>
          <w:p w14:paraId="4CABCF0D" w14:textId="77777777" w:rsidR="00210D54" w:rsidRPr="00560F84" w:rsidRDefault="00210D54" w:rsidP="0060550D">
            <w:pPr>
              <w:tabs>
                <w:tab w:val="left" w:pos="7371"/>
              </w:tabs>
              <w:rPr>
                <w:rFonts w:ascii="Arial" w:eastAsia="Arial Unicode MS" w:hAnsi="Arial" w:cs="Arial"/>
                <w:sz w:val="16"/>
                <w:szCs w:val="16"/>
              </w:rPr>
            </w:pPr>
          </w:p>
        </w:tc>
        <w:tc>
          <w:tcPr>
            <w:tcW w:w="406" w:type="pct"/>
            <w:tcBorders>
              <w:top w:val="single" w:sz="12" w:space="0" w:color="auto"/>
              <w:left w:val="single" w:sz="8" w:space="0" w:color="auto"/>
              <w:bottom w:val="nil"/>
              <w:right w:val="single" w:sz="8" w:space="0" w:color="auto"/>
            </w:tcBorders>
            <w:shd w:val="clear" w:color="auto" w:fill="FFFFFF"/>
            <w:vAlign w:val="center"/>
          </w:tcPr>
          <w:p w14:paraId="763316F0" w14:textId="77777777" w:rsidR="00210D54" w:rsidRPr="00560F84" w:rsidRDefault="00210D54" w:rsidP="0060550D">
            <w:pPr>
              <w:tabs>
                <w:tab w:val="left" w:pos="7371"/>
              </w:tabs>
              <w:rPr>
                <w:rFonts w:ascii="Arial" w:eastAsia="Arial Unicode MS" w:hAnsi="Arial" w:cs="Arial"/>
                <w:sz w:val="16"/>
                <w:szCs w:val="16"/>
              </w:rPr>
            </w:pPr>
          </w:p>
        </w:tc>
        <w:tc>
          <w:tcPr>
            <w:tcW w:w="541" w:type="pct"/>
            <w:tcBorders>
              <w:top w:val="single" w:sz="12" w:space="0" w:color="auto"/>
              <w:left w:val="single" w:sz="8" w:space="0" w:color="auto"/>
              <w:bottom w:val="nil"/>
              <w:right w:val="double" w:sz="4" w:space="0" w:color="auto"/>
            </w:tcBorders>
            <w:shd w:val="clear" w:color="auto" w:fill="FFFFFF"/>
            <w:vAlign w:val="center"/>
          </w:tcPr>
          <w:p w14:paraId="2103E0A3" w14:textId="77777777" w:rsidR="00210D54" w:rsidRPr="00560F84" w:rsidRDefault="00210D54" w:rsidP="0060550D">
            <w:pPr>
              <w:tabs>
                <w:tab w:val="left" w:pos="7371"/>
              </w:tabs>
              <w:rPr>
                <w:rFonts w:ascii="Arial" w:eastAsia="Arial Unicode MS" w:hAnsi="Arial" w:cs="Arial"/>
                <w:sz w:val="16"/>
                <w:szCs w:val="16"/>
              </w:rPr>
            </w:pPr>
          </w:p>
        </w:tc>
      </w:tr>
      <w:tr w:rsidR="00210D54" w:rsidRPr="00560F84" w14:paraId="35B9271A" w14:textId="77777777" w:rsidTr="0060550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tcPr>
          <w:p w14:paraId="658C386A" w14:textId="77777777" w:rsidR="00210D54" w:rsidRPr="00560F84" w:rsidRDefault="00210D54" w:rsidP="0060550D">
            <w:pPr>
              <w:tabs>
                <w:tab w:val="left" w:pos="7371"/>
              </w:tabs>
              <w:spacing w:line="360" w:lineRule="auto"/>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vAlign w:val="center"/>
          </w:tcPr>
          <w:p w14:paraId="4F5D322B" w14:textId="77777777" w:rsidR="00210D54" w:rsidRPr="00560F84" w:rsidRDefault="00210D54" w:rsidP="0060550D">
            <w:pPr>
              <w:keepNext/>
              <w:spacing w:line="360" w:lineRule="auto"/>
              <w:outlineLvl w:val="6"/>
              <w:rPr>
                <w:rFonts w:ascii="Arial" w:hAnsi="Arial" w:cs="Arial"/>
                <w:b/>
                <w:sz w:val="16"/>
                <w:szCs w:val="16"/>
                <w:u w:val="single"/>
              </w:rPr>
            </w:pPr>
            <w:r w:rsidRPr="00560F84">
              <w:rPr>
                <w:rFonts w:ascii="Arial" w:hAnsi="Arial" w:cs="Arial"/>
                <w:b/>
                <w:sz w:val="16"/>
                <w:szCs w:val="16"/>
                <w:u w:val="single"/>
              </w:rPr>
              <w:t>Dommages aux existants</w:t>
            </w:r>
          </w:p>
          <w:p w14:paraId="455A7888" w14:textId="77777777" w:rsidR="00210D54" w:rsidRPr="00560F84" w:rsidRDefault="00210D54" w:rsidP="0060550D">
            <w:pPr>
              <w:keepNext/>
              <w:spacing w:line="360" w:lineRule="auto"/>
              <w:outlineLvl w:val="6"/>
              <w:rPr>
                <w:rFonts w:ascii="Arial" w:hAnsi="Arial" w:cs="Arial"/>
                <w:b/>
                <w:sz w:val="16"/>
                <w:szCs w:val="16"/>
                <w:u w:val="single"/>
              </w:rPr>
            </w:pPr>
            <w:r w:rsidRPr="00560F84">
              <w:rPr>
                <w:rFonts w:ascii="Arial" w:hAnsi="Arial" w:cs="Arial"/>
                <w:b/>
                <w:sz w:val="16"/>
                <w:szCs w:val="16"/>
                <w:u w:val="single"/>
              </w:rPr>
              <w:t xml:space="preserve"> </w:t>
            </w:r>
            <w:proofErr w:type="gramStart"/>
            <w:r w:rsidRPr="00560F84">
              <w:rPr>
                <w:rFonts w:ascii="Arial" w:hAnsi="Arial" w:cs="Arial"/>
                <w:b/>
                <w:sz w:val="16"/>
                <w:szCs w:val="16"/>
                <w:u w:val="single"/>
              </w:rPr>
              <w:t>y</w:t>
            </w:r>
            <w:proofErr w:type="gramEnd"/>
            <w:r w:rsidRPr="00560F84">
              <w:rPr>
                <w:rFonts w:ascii="Arial" w:hAnsi="Arial" w:cs="Arial"/>
                <w:b/>
                <w:sz w:val="16"/>
                <w:szCs w:val="16"/>
                <w:u w:val="single"/>
              </w:rPr>
              <w:t xml:space="preserve"> compris incendie, dégât des eaux, foudre et explosion</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3ACEDC3D" w14:textId="77777777" w:rsidR="00210D54" w:rsidRPr="00560F84" w:rsidRDefault="00210D54" w:rsidP="0060550D">
            <w:pPr>
              <w:tabs>
                <w:tab w:val="left" w:pos="7371"/>
              </w:tabs>
              <w:spacing w:line="360" w:lineRule="auto"/>
              <w:jc w:val="center"/>
              <w:rPr>
                <w:rFonts w:ascii="Arial" w:eastAsia="Arial Unicode MS" w:hAnsi="Arial" w:cs="Arial"/>
                <w:b/>
                <w:sz w:val="16"/>
                <w:szCs w:val="16"/>
              </w:rPr>
            </w:pPr>
            <w:r w:rsidRPr="00560F84">
              <w:rPr>
                <w:rFonts w:ascii="Arial" w:eastAsia="Arial Unicode MS" w:hAnsi="Arial" w:cs="Arial"/>
                <w:b/>
                <w:sz w:val="16"/>
                <w:szCs w:val="16"/>
              </w:rPr>
              <w:t>20% du montant de la garantie principale</w:t>
            </w:r>
          </w:p>
        </w:tc>
        <w:tc>
          <w:tcPr>
            <w:tcW w:w="452" w:type="pct"/>
            <w:tcBorders>
              <w:top w:val="nil"/>
              <w:left w:val="nil"/>
              <w:bottom w:val="nil"/>
              <w:right w:val="single" w:sz="8" w:space="0" w:color="auto"/>
            </w:tcBorders>
            <w:shd w:val="clear" w:color="auto" w:fill="FFFFFF"/>
          </w:tcPr>
          <w:p w14:paraId="2CE3DA0A"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3C308F38"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2DF32C2A"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64F21269"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1789C8C8" w14:textId="77777777" w:rsidTr="0060550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hideMark/>
          </w:tcPr>
          <w:p w14:paraId="1B1DEBEF" w14:textId="77777777" w:rsidR="00210D54" w:rsidRPr="00560F84" w:rsidRDefault="00210D54" w:rsidP="0060550D">
            <w:pPr>
              <w:tabs>
                <w:tab w:val="left" w:pos="7371"/>
              </w:tabs>
              <w:spacing w:line="360" w:lineRule="auto"/>
              <w:rPr>
                <w:rFonts w:ascii="Arial" w:hAnsi="Arial" w:cs="Arial"/>
                <w:b/>
                <w:sz w:val="16"/>
                <w:szCs w:val="16"/>
              </w:rPr>
            </w:pPr>
            <w:r w:rsidRPr="00560F84">
              <w:rPr>
                <w:rFonts w:ascii="Arial" w:hAnsi="Arial" w:cs="Arial"/>
                <w:b/>
                <w:sz w:val="16"/>
                <w:szCs w:val="16"/>
              </w:rPr>
              <w:t>9.2</w:t>
            </w:r>
          </w:p>
        </w:tc>
        <w:tc>
          <w:tcPr>
            <w:tcW w:w="1528" w:type="pct"/>
            <w:tcBorders>
              <w:top w:val="single" w:sz="12" w:space="0" w:color="auto"/>
              <w:left w:val="nil"/>
              <w:bottom w:val="nil"/>
              <w:right w:val="nil"/>
            </w:tcBorders>
            <w:shd w:val="clear" w:color="auto" w:fill="FFFFFF"/>
            <w:vAlign w:val="center"/>
            <w:hideMark/>
          </w:tcPr>
          <w:p w14:paraId="65F10158" w14:textId="77777777" w:rsidR="00210D54" w:rsidRPr="00560F84" w:rsidRDefault="00210D54" w:rsidP="0060550D">
            <w:pPr>
              <w:keepNext/>
              <w:spacing w:line="360" w:lineRule="auto"/>
              <w:outlineLvl w:val="6"/>
              <w:rPr>
                <w:rFonts w:ascii="Arial" w:eastAsia="Arial Unicode MS" w:hAnsi="Arial" w:cs="Arial"/>
                <w:b/>
                <w:sz w:val="16"/>
                <w:szCs w:val="16"/>
                <w:u w:val="single"/>
              </w:rPr>
            </w:pPr>
            <w:r w:rsidRPr="00560F84">
              <w:rPr>
                <w:rFonts w:ascii="Arial" w:hAnsi="Arial" w:cs="Arial"/>
                <w:b/>
                <w:sz w:val="16"/>
                <w:szCs w:val="16"/>
                <w:u w:val="single"/>
              </w:rPr>
              <w:t>Garanties complémentaires (1)</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69CD7EC8"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52" w:type="pct"/>
            <w:tcBorders>
              <w:top w:val="nil"/>
              <w:left w:val="nil"/>
              <w:bottom w:val="nil"/>
              <w:right w:val="single" w:sz="8" w:space="0" w:color="auto"/>
            </w:tcBorders>
            <w:shd w:val="clear" w:color="auto" w:fill="FFFFFF"/>
          </w:tcPr>
          <w:p w14:paraId="0B85BB7E"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476756A"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6F833687"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17CFBCC6"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61A73194"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1BE853C3"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9.2.1</w:t>
            </w:r>
          </w:p>
        </w:tc>
        <w:tc>
          <w:tcPr>
            <w:tcW w:w="1528" w:type="pct"/>
            <w:tcBorders>
              <w:top w:val="nil"/>
              <w:left w:val="nil"/>
              <w:bottom w:val="nil"/>
              <w:right w:val="nil"/>
            </w:tcBorders>
            <w:shd w:val="clear" w:color="auto" w:fill="FFFFFF"/>
            <w:vAlign w:val="center"/>
            <w:hideMark/>
          </w:tcPr>
          <w:p w14:paraId="3AE20EAC" w14:textId="77777777" w:rsidR="00210D54" w:rsidRPr="00560F84" w:rsidRDefault="00210D54" w:rsidP="0060550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Frais de déblais et de démolition</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0D59A41F"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42F9DF40"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06F6779D"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385781F3"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10211ECC"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2FAE615F"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6625E0D1"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9.2.2</w:t>
            </w:r>
          </w:p>
        </w:tc>
        <w:tc>
          <w:tcPr>
            <w:tcW w:w="1528" w:type="pct"/>
            <w:tcBorders>
              <w:top w:val="nil"/>
              <w:left w:val="nil"/>
              <w:bottom w:val="nil"/>
              <w:right w:val="nil"/>
            </w:tcBorders>
            <w:shd w:val="clear" w:color="auto" w:fill="FFFFFF"/>
            <w:vAlign w:val="center"/>
            <w:hideMark/>
          </w:tcPr>
          <w:p w14:paraId="562E9AE6" w14:textId="77777777" w:rsidR="00210D54" w:rsidRPr="00560F84" w:rsidRDefault="00210D54" w:rsidP="0060550D">
            <w:pPr>
              <w:tabs>
                <w:tab w:val="left" w:pos="7371"/>
              </w:tabs>
              <w:spacing w:line="360" w:lineRule="auto"/>
              <w:rPr>
                <w:rFonts w:ascii="Arial" w:hAnsi="Arial" w:cs="Arial"/>
                <w:sz w:val="16"/>
                <w:szCs w:val="16"/>
                <w:vertAlign w:val="superscript"/>
              </w:rPr>
            </w:pPr>
            <w:r w:rsidRPr="00560F84">
              <w:rPr>
                <w:rFonts w:ascii="Arial" w:hAnsi="Arial" w:cs="Arial"/>
                <w:sz w:val="16"/>
                <w:szCs w:val="16"/>
              </w:rPr>
              <w:t>Mesures conservatoires d’urgence / réparations provisoires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4F955C0"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7C5B8BAD"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5F0A5F63"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2BFA3667"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905D44D"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23084AA6"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4FDA335B"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lastRenderedPageBreak/>
              <w:t>9.2.3</w:t>
            </w:r>
          </w:p>
        </w:tc>
        <w:tc>
          <w:tcPr>
            <w:tcW w:w="1528" w:type="pct"/>
            <w:tcBorders>
              <w:top w:val="nil"/>
              <w:left w:val="nil"/>
              <w:bottom w:val="nil"/>
              <w:right w:val="nil"/>
            </w:tcBorders>
            <w:shd w:val="clear" w:color="auto" w:fill="FFFFFF"/>
            <w:vAlign w:val="center"/>
            <w:hideMark/>
          </w:tcPr>
          <w:p w14:paraId="00F10C98"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Frais de peinture et nettoyage</w:t>
            </w:r>
          </w:p>
        </w:tc>
        <w:tc>
          <w:tcPr>
            <w:tcW w:w="1186" w:type="pct"/>
            <w:tcBorders>
              <w:top w:val="nil"/>
              <w:left w:val="single" w:sz="12" w:space="0" w:color="auto"/>
              <w:bottom w:val="nil"/>
              <w:right w:val="single" w:sz="12" w:space="0" w:color="auto"/>
            </w:tcBorders>
            <w:shd w:val="clear" w:color="auto" w:fill="FFFFFF"/>
            <w:vAlign w:val="center"/>
            <w:hideMark/>
          </w:tcPr>
          <w:p w14:paraId="3A7CD13A" w14:textId="77777777" w:rsidR="00210D54" w:rsidRPr="00560F84" w:rsidRDefault="00210D54" w:rsidP="0060550D">
            <w:pPr>
              <w:tabs>
                <w:tab w:val="left" w:pos="7371"/>
              </w:tabs>
              <w:spacing w:line="360" w:lineRule="auto"/>
              <w:rPr>
                <w:rFonts w:ascii="Arial" w:hAnsi="Arial" w:cs="Arial"/>
                <w:sz w:val="16"/>
                <w:szCs w:val="16"/>
                <w:u w:val="dotted"/>
              </w:rPr>
            </w:pPr>
            <w:r w:rsidRPr="00560F84">
              <w:rPr>
                <w:rFonts w:ascii="Arial" w:hAnsi="Arial" w:cs="Arial"/>
                <w:sz w:val="16"/>
                <w:szCs w:val="16"/>
              </w:rPr>
              <w:t>10% du sinistre / Maxi 100.000€</w:t>
            </w:r>
          </w:p>
        </w:tc>
        <w:tc>
          <w:tcPr>
            <w:tcW w:w="452" w:type="pct"/>
            <w:tcBorders>
              <w:top w:val="nil"/>
              <w:left w:val="nil"/>
              <w:bottom w:val="nil"/>
              <w:right w:val="single" w:sz="8" w:space="0" w:color="auto"/>
            </w:tcBorders>
            <w:shd w:val="clear" w:color="auto" w:fill="FFFFFF"/>
            <w:vAlign w:val="center"/>
          </w:tcPr>
          <w:p w14:paraId="617365C7"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3146214"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60036A7C"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7E191359"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23668B8E"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10248BF6"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9.2.4</w:t>
            </w:r>
          </w:p>
        </w:tc>
        <w:tc>
          <w:tcPr>
            <w:tcW w:w="1528" w:type="pct"/>
            <w:tcBorders>
              <w:top w:val="nil"/>
              <w:left w:val="nil"/>
              <w:bottom w:val="nil"/>
              <w:right w:val="nil"/>
            </w:tcBorders>
            <w:shd w:val="clear" w:color="auto" w:fill="FFFFFF"/>
            <w:vAlign w:val="center"/>
            <w:hideMark/>
          </w:tcPr>
          <w:p w14:paraId="651A250C" w14:textId="77777777" w:rsidR="00210D54" w:rsidRPr="00560F84" w:rsidRDefault="00210D54" w:rsidP="0060550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 xml:space="preserve">Honoraires d’expert de l’assuré </w:t>
            </w:r>
          </w:p>
        </w:tc>
        <w:tc>
          <w:tcPr>
            <w:tcW w:w="1186" w:type="pct"/>
            <w:tcBorders>
              <w:top w:val="nil"/>
              <w:left w:val="single" w:sz="12" w:space="0" w:color="auto"/>
              <w:bottom w:val="nil"/>
              <w:right w:val="single" w:sz="12" w:space="0" w:color="auto"/>
            </w:tcBorders>
            <w:shd w:val="clear" w:color="auto" w:fill="FFFFFF"/>
            <w:vAlign w:val="center"/>
            <w:hideMark/>
          </w:tcPr>
          <w:p w14:paraId="370C1E8B"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66FC8486"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0074F435"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21C93B78"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FFB367F" w14:textId="77777777" w:rsidR="00210D54" w:rsidRPr="00560F84" w:rsidRDefault="00210D54" w:rsidP="0060550D">
            <w:pPr>
              <w:tabs>
                <w:tab w:val="left" w:pos="7371"/>
              </w:tabs>
              <w:spacing w:line="360" w:lineRule="auto"/>
              <w:jc w:val="right"/>
              <w:rPr>
                <w:rFonts w:ascii="Arial" w:eastAsia="Arial Unicode MS" w:hAnsi="Arial" w:cs="Arial"/>
                <w:sz w:val="16"/>
                <w:szCs w:val="16"/>
              </w:rPr>
            </w:pPr>
          </w:p>
        </w:tc>
      </w:tr>
      <w:tr w:rsidR="00210D54" w:rsidRPr="00560F84" w14:paraId="1C7BDDBD"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004877A"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9.2.5</w:t>
            </w:r>
          </w:p>
        </w:tc>
        <w:tc>
          <w:tcPr>
            <w:tcW w:w="1528" w:type="pct"/>
            <w:tcBorders>
              <w:top w:val="nil"/>
              <w:left w:val="nil"/>
              <w:bottom w:val="nil"/>
              <w:right w:val="nil"/>
            </w:tcBorders>
            <w:shd w:val="clear" w:color="auto" w:fill="FFFFFF"/>
            <w:vAlign w:val="center"/>
            <w:hideMark/>
          </w:tcPr>
          <w:p w14:paraId="38CE1256" w14:textId="77777777" w:rsidR="00210D54" w:rsidRPr="00560F84" w:rsidRDefault="00210D54" w:rsidP="0060550D">
            <w:pPr>
              <w:tabs>
                <w:tab w:val="left" w:pos="7371"/>
              </w:tabs>
              <w:spacing w:line="360" w:lineRule="auto"/>
              <w:rPr>
                <w:rFonts w:ascii="Arial" w:eastAsia="Arial Unicode MS" w:hAnsi="Arial" w:cs="Arial"/>
                <w:sz w:val="16"/>
                <w:szCs w:val="16"/>
                <w:vertAlign w:val="superscript"/>
              </w:rPr>
            </w:pPr>
            <w:r w:rsidRPr="00560F84">
              <w:rPr>
                <w:rFonts w:ascii="Arial" w:hAnsi="Arial" w:cs="Arial"/>
                <w:sz w:val="16"/>
                <w:szCs w:val="16"/>
              </w:rPr>
              <w:t>Honoraires des hommes de l’art</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4A23DDD"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6F2C3235"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0D8EFCD0"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1857E38"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9480F33" w14:textId="77777777" w:rsidR="00210D54" w:rsidRPr="00560F84" w:rsidRDefault="00210D54" w:rsidP="0060550D">
            <w:pPr>
              <w:tabs>
                <w:tab w:val="left" w:pos="7371"/>
              </w:tabs>
              <w:spacing w:line="360" w:lineRule="auto"/>
              <w:rPr>
                <w:rFonts w:ascii="Arial" w:eastAsia="Arial Unicode MS" w:hAnsi="Arial" w:cs="Arial"/>
                <w:sz w:val="16"/>
                <w:szCs w:val="16"/>
              </w:rPr>
            </w:pPr>
          </w:p>
        </w:tc>
      </w:tr>
      <w:tr w:rsidR="00210D54" w:rsidRPr="00560F84" w14:paraId="483FB1A9"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56F656B4"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9.2.6</w:t>
            </w:r>
          </w:p>
        </w:tc>
        <w:tc>
          <w:tcPr>
            <w:tcW w:w="1528" w:type="pct"/>
            <w:tcBorders>
              <w:top w:val="nil"/>
              <w:left w:val="nil"/>
              <w:bottom w:val="nil"/>
              <w:right w:val="nil"/>
            </w:tcBorders>
            <w:shd w:val="clear" w:color="auto" w:fill="FFFFFF"/>
            <w:vAlign w:val="center"/>
            <w:hideMark/>
          </w:tcPr>
          <w:p w14:paraId="43691653"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hAnsi="Arial" w:cs="Arial"/>
                <w:sz w:val="16"/>
                <w:szCs w:val="16"/>
              </w:rPr>
              <w:t>Frais supplémentaires de main d’œuvre</w:t>
            </w:r>
            <w:proofErr w:type="gramStart"/>
            <w:r w:rsidRPr="00560F84">
              <w:rPr>
                <w:rFonts w:ascii="Arial" w:hAnsi="Arial" w:cs="Arial"/>
                <w:sz w:val="16"/>
                <w:szCs w:val="16"/>
              </w:rPr>
              <w:t xml:space="preserve"> ….</w:t>
            </w:r>
            <w:proofErr w:type="gramEnd"/>
          </w:p>
        </w:tc>
        <w:tc>
          <w:tcPr>
            <w:tcW w:w="1186" w:type="pct"/>
            <w:tcBorders>
              <w:top w:val="nil"/>
              <w:left w:val="single" w:sz="12" w:space="0" w:color="auto"/>
              <w:bottom w:val="nil"/>
              <w:right w:val="single" w:sz="12" w:space="0" w:color="auto"/>
            </w:tcBorders>
            <w:shd w:val="clear" w:color="auto" w:fill="FFFFFF"/>
            <w:vAlign w:val="center"/>
            <w:hideMark/>
          </w:tcPr>
          <w:p w14:paraId="318A4D50"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10% du sinistre /Maxi 200.000€</w:t>
            </w:r>
          </w:p>
        </w:tc>
        <w:tc>
          <w:tcPr>
            <w:tcW w:w="452" w:type="pct"/>
            <w:tcBorders>
              <w:top w:val="nil"/>
              <w:left w:val="nil"/>
              <w:bottom w:val="nil"/>
              <w:right w:val="single" w:sz="8" w:space="0" w:color="auto"/>
            </w:tcBorders>
            <w:shd w:val="clear" w:color="auto" w:fill="FFFFFF"/>
            <w:vAlign w:val="center"/>
          </w:tcPr>
          <w:p w14:paraId="21C4C3C4"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1496F78B"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7EA351F4" w14:textId="77777777" w:rsidR="00210D54" w:rsidRPr="00560F8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A8C0243" w14:textId="77777777" w:rsidR="00210D54" w:rsidRPr="00560F84" w:rsidRDefault="00210D54" w:rsidP="0060550D">
            <w:pPr>
              <w:tabs>
                <w:tab w:val="left" w:pos="7371"/>
              </w:tabs>
              <w:spacing w:line="360" w:lineRule="auto"/>
              <w:jc w:val="right"/>
              <w:rPr>
                <w:rFonts w:ascii="Arial" w:eastAsia="Arial Unicode MS" w:hAnsi="Arial" w:cs="Arial"/>
                <w:sz w:val="16"/>
                <w:szCs w:val="16"/>
              </w:rPr>
            </w:pPr>
          </w:p>
        </w:tc>
      </w:tr>
      <w:tr w:rsidR="00210D54" w:rsidRPr="00560F84" w14:paraId="59DB72CA" w14:textId="77777777" w:rsidTr="0060550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4E8F7AC2"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9.2.7</w:t>
            </w:r>
          </w:p>
        </w:tc>
        <w:tc>
          <w:tcPr>
            <w:tcW w:w="1528" w:type="pct"/>
            <w:tcBorders>
              <w:top w:val="nil"/>
              <w:left w:val="nil"/>
              <w:bottom w:val="nil"/>
              <w:right w:val="nil"/>
            </w:tcBorders>
            <w:shd w:val="clear" w:color="auto" w:fill="FFFFFF"/>
            <w:vAlign w:val="center"/>
            <w:hideMark/>
          </w:tcPr>
          <w:p w14:paraId="71654090"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Frais supplémentaires d’expédition grande vitesse</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46AB738" w14:textId="77777777" w:rsidR="00210D54" w:rsidRPr="00560F84" w:rsidRDefault="00210D54" w:rsidP="0060550D">
            <w:pPr>
              <w:tabs>
                <w:tab w:val="left" w:pos="7371"/>
              </w:tabs>
              <w:spacing w:line="360" w:lineRule="auto"/>
              <w:rPr>
                <w:rFonts w:ascii="Arial" w:hAnsi="Arial" w:cs="Arial"/>
                <w:sz w:val="16"/>
                <w:szCs w:val="16"/>
                <w:u w:val="dotted"/>
              </w:rPr>
            </w:pPr>
            <w:r w:rsidRPr="00560F84">
              <w:rPr>
                <w:rFonts w:ascii="Arial" w:hAnsi="Arial" w:cs="Arial"/>
                <w:sz w:val="16"/>
                <w:szCs w:val="16"/>
                <w:u w:val="dotted"/>
              </w:rPr>
              <w:t>10% du sinistre / Maxi 200.000 €</w:t>
            </w:r>
          </w:p>
        </w:tc>
        <w:tc>
          <w:tcPr>
            <w:tcW w:w="452" w:type="pct"/>
            <w:tcBorders>
              <w:top w:val="nil"/>
              <w:left w:val="nil"/>
              <w:bottom w:val="nil"/>
              <w:right w:val="single" w:sz="8" w:space="0" w:color="auto"/>
            </w:tcBorders>
            <w:shd w:val="clear" w:color="auto" w:fill="FFFFFF"/>
          </w:tcPr>
          <w:p w14:paraId="1D03B032"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318B2144"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418802E6"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19E3F930"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r>
      <w:tr w:rsidR="00210D54" w:rsidRPr="00560F84" w14:paraId="123C9967" w14:textId="77777777" w:rsidTr="0060550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52CF8CBE"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9.2.8</w:t>
            </w:r>
          </w:p>
        </w:tc>
        <w:tc>
          <w:tcPr>
            <w:tcW w:w="1528" w:type="pct"/>
            <w:tcBorders>
              <w:top w:val="nil"/>
              <w:left w:val="nil"/>
              <w:bottom w:val="nil"/>
              <w:right w:val="nil"/>
            </w:tcBorders>
            <w:shd w:val="clear" w:color="auto" w:fill="FFFFFF"/>
            <w:vAlign w:val="center"/>
            <w:hideMark/>
          </w:tcPr>
          <w:p w14:paraId="7F573B4C"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Recherche de fuites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08AD07D"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tcPr>
          <w:p w14:paraId="786D2B3E"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0F20CF94"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78C82386"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3107C5D0"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r>
      <w:tr w:rsidR="00210D54" w:rsidRPr="00560F84" w14:paraId="16620AFD" w14:textId="77777777" w:rsidTr="0060550D">
        <w:trPr>
          <w:cantSplit/>
          <w:trHeight w:val="117"/>
        </w:trPr>
        <w:tc>
          <w:tcPr>
            <w:tcW w:w="343" w:type="pct"/>
            <w:tcBorders>
              <w:top w:val="nil"/>
              <w:left w:val="single" w:sz="12" w:space="0" w:color="auto"/>
              <w:bottom w:val="single" w:sz="12" w:space="0" w:color="auto"/>
              <w:right w:val="single" w:sz="12" w:space="0" w:color="auto"/>
            </w:tcBorders>
            <w:shd w:val="clear" w:color="auto" w:fill="FFFFFF"/>
            <w:vAlign w:val="center"/>
            <w:hideMark/>
          </w:tcPr>
          <w:p w14:paraId="39D5B9EB" w14:textId="77777777" w:rsidR="00210D54" w:rsidRPr="00560F84" w:rsidRDefault="00210D54" w:rsidP="0060550D">
            <w:pPr>
              <w:tabs>
                <w:tab w:val="left" w:pos="7371"/>
              </w:tabs>
              <w:spacing w:line="360" w:lineRule="auto"/>
              <w:rPr>
                <w:rFonts w:ascii="Arial" w:hAnsi="Arial" w:cs="Arial"/>
                <w:sz w:val="16"/>
                <w:szCs w:val="16"/>
              </w:rPr>
            </w:pPr>
            <w:r w:rsidRPr="00560F84">
              <w:rPr>
                <w:rFonts w:ascii="Arial" w:hAnsi="Arial" w:cs="Arial"/>
                <w:sz w:val="16"/>
                <w:szCs w:val="16"/>
              </w:rPr>
              <w:t>9.2.9</w:t>
            </w:r>
          </w:p>
        </w:tc>
        <w:tc>
          <w:tcPr>
            <w:tcW w:w="1528" w:type="pct"/>
            <w:tcBorders>
              <w:top w:val="nil"/>
              <w:left w:val="nil"/>
              <w:bottom w:val="single" w:sz="12" w:space="0" w:color="auto"/>
              <w:right w:val="nil"/>
            </w:tcBorders>
            <w:shd w:val="clear" w:color="auto" w:fill="FFFFFF"/>
            <w:vAlign w:val="center"/>
            <w:hideMark/>
          </w:tcPr>
          <w:p w14:paraId="574A3A5F"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eastAsia="Arial Unicode MS" w:hAnsi="Arial" w:cs="Arial"/>
                <w:sz w:val="16"/>
                <w:szCs w:val="16"/>
              </w:rPr>
              <w:t>Dessins, plans</w:t>
            </w:r>
            <w:r w:rsidRPr="00560F8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55AE2BB9" w14:textId="77777777" w:rsidR="00210D54" w:rsidRPr="00560F84" w:rsidRDefault="00210D54" w:rsidP="0060550D">
            <w:pPr>
              <w:tabs>
                <w:tab w:val="left" w:pos="7371"/>
              </w:tabs>
              <w:spacing w:line="360" w:lineRule="auto"/>
              <w:rPr>
                <w:rFonts w:ascii="Arial" w:eastAsia="Arial Unicode MS" w:hAnsi="Arial" w:cs="Arial"/>
                <w:sz w:val="16"/>
                <w:szCs w:val="16"/>
              </w:rPr>
            </w:pPr>
            <w:r w:rsidRPr="00560F84">
              <w:rPr>
                <w:rFonts w:ascii="Arial" w:hAnsi="Arial" w:cs="Arial"/>
                <w:sz w:val="16"/>
                <w:szCs w:val="16"/>
                <w:u w:val="dotted"/>
              </w:rPr>
              <w:t>10.000 €</w:t>
            </w:r>
          </w:p>
        </w:tc>
        <w:tc>
          <w:tcPr>
            <w:tcW w:w="452" w:type="pct"/>
            <w:tcBorders>
              <w:top w:val="nil"/>
              <w:left w:val="nil"/>
              <w:bottom w:val="single" w:sz="12" w:space="0" w:color="auto"/>
              <w:right w:val="single" w:sz="8" w:space="0" w:color="auto"/>
            </w:tcBorders>
            <w:shd w:val="clear" w:color="auto" w:fill="FFFFFF"/>
          </w:tcPr>
          <w:p w14:paraId="15D0308D"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single" w:sz="12" w:space="0" w:color="auto"/>
              <w:right w:val="single" w:sz="8" w:space="0" w:color="auto"/>
            </w:tcBorders>
            <w:shd w:val="clear" w:color="auto" w:fill="FFFFFF"/>
          </w:tcPr>
          <w:p w14:paraId="6EE34A9D"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single" w:sz="12" w:space="0" w:color="auto"/>
              <w:right w:val="single" w:sz="8" w:space="0" w:color="auto"/>
            </w:tcBorders>
            <w:shd w:val="clear" w:color="auto" w:fill="FFFFFF"/>
          </w:tcPr>
          <w:p w14:paraId="20B26E7C"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single" w:sz="12" w:space="0" w:color="auto"/>
              <w:right w:val="double" w:sz="4" w:space="0" w:color="auto"/>
            </w:tcBorders>
            <w:shd w:val="clear" w:color="auto" w:fill="FFFFFF"/>
          </w:tcPr>
          <w:p w14:paraId="784551DA" w14:textId="77777777" w:rsidR="00210D54" w:rsidRPr="00560F84" w:rsidRDefault="00210D54" w:rsidP="0060550D">
            <w:pPr>
              <w:tabs>
                <w:tab w:val="left" w:pos="7371"/>
              </w:tabs>
              <w:spacing w:line="360" w:lineRule="auto"/>
              <w:jc w:val="center"/>
              <w:rPr>
                <w:rFonts w:ascii="Arial" w:eastAsia="Arial Unicode MS" w:hAnsi="Arial" w:cs="Arial"/>
                <w:sz w:val="16"/>
                <w:szCs w:val="16"/>
              </w:rPr>
            </w:pPr>
          </w:p>
        </w:tc>
      </w:tr>
      <w:tr w:rsidR="00210D54" w:rsidRPr="00560F84" w14:paraId="1CC0A656" w14:textId="77777777" w:rsidTr="0060550D">
        <w:trPr>
          <w:cantSplit/>
          <w:trHeight w:val="507"/>
        </w:trPr>
        <w:tc>
          <w:tcPr>
            <w:tcW w:w="343" w:type="pct"/>
            <w:tcBorders>
              <w:top w:val="single" w:sz="12" w:space="0" w:color="auto"/>
              <w:left w:val="single" w:sz="12" w:space="0" w:color="auto"/>
              <w:bottom w:val="single" w:sz="12" w:space="0" w:color="auto"/>
              <w:right w:val="single" w:sz="12" w:space="0" w:color="auto"/>
            </w:tcBorders>
            <w:shd w:val="clear" w:color="auto" w:fill="FFFFFF"/>
            <w:vAlign w:val="center"/>
            <w:hideMark/>
          </w:tcPr>
          <w:p w14:paraId="4A4C49E0" w14:textId="77777777" w:rsidR="00210D54" w:rsidRPr="00560F84" w:rsidRDefault="00210D54" w:rsidP="0060550D">
            <w:pPr>
              <w:keepNext/>
              <w:outlineLvl w:val="5"/>
              <w:rPr>
                <w:rFonts w:ascii="Arial" w:hAnsi="Arial" w:cs="Arial"/>
                <w:b/>
                <w:sz w:val="16"/>
                <w:szCs w:val="16"/>
              </w:rPr>
            </w:pPr>
            <w:r w:rsidRPr="00560F84">
              <w:rPr>
                <w:rFonts w:ascii="Arial" w:hAnsi="Arial" w:cs="Arial"/>
                <w:b/>
                <w:sz w:val="16"/>
                <w:szCs w:val="16"/>
              </w:rPr>
              <w:t>9.1.2</w:t>
            </w:r>
          </w:p>
        </w:tc>
        <w:tc>
          <w:tcPr>
            <w:tcW w:w="1528" w:type="pct"/>
            <w:tcBorders>
              <w:top w:val="single" w:sz="12" w:space="0" w:color="auto"/>
              <w:left w:val="nil"/>
              <w:bottom w:val="single" w:sz="12" w:space="0" w:color="auto"/>
              <w:right w:val="nil"/>
            </w:tcBorders>
            <w:shd w:val="clear" w:color="auto" w:fill="FFFFFF"/>
            <w:vAlign w:val="center"/>
            <w:hideMark/>
          </w:tcPr>
          <w:p w14:paraId="6BBAF887" w14:textId="77777777" w:rsidR="00210D54" w:rsidRPr="00560F84" w:rsidRDefault="00210D54" w:rsidP="0060550D">
            <w:pPr>
              <w:tabs>
                <w:tab w:val="left" w:pos="7371"/>
              </w:tabs>
              <w:rPr>
                <w:rFonts w:ascii="Arial" w:hAnsi="Arial" w:cs="Arial"/>
                <w:b/>
                <w:bCs/>
                <w:sz w:val="16"/>
                <w:szCs w:val="16"/>
                <w:u w:val="single"/>
              </w:rPr>
            </w:pPr>
            <w:r w:rsidRPr="00E17C92">
              <w:rPr>
                <w:rFonts w:ascii="Arial" w:hAnsi="Arial" w:cs="Arial"/>
                <w:b/>
                <w:bCs/>
                <w:sz w:val="16"/>
                <w:szCs w:val="16"/>
                <w:u w:val="single"/>
              </w:rPr>
              <w:t xml:space="preserve">Garantie </w:t>
            </w:r>
            <w:r w:rsidRPr="00E17C92">
              <w:rPr>
                <w:rFonts w:ascii="Arial" w:eastAsia="Arial Unicode MS" w:hAnsi="Arial" w:cs="Arial"/>
                <w:b/>
                <w:bCs/>
                <w:sz w:val="16"/>
                <w:szCs w:val="16"/>
                <w:u w:val="single"/>
              </w:rPr>
              <w:t>Maintenance (</w:t>
            </w:r>
            <w:r w:rsidRPr="00E17C92">
              <w:rPr>
                <w:rFonts w:ascii="Arial" w:eastAsia="Arial Unicode MS" w:hAnsi="Arial" w:cs="Arial"/>
                <w:b/>
                <w:bCs/>
                <w:color w:val="FF0000"/>
                <w:sz w:val="16"/>
                <w:szCs w:val="16"/>
                <w:u w:val="single"/>
              </w:rPr>
              <w:t>14 mois)</w:t>
            </w:r>
          </w:p>
        </w:tc>
        <w:tc>
          <w:tcPr>
            <w:tcW w:w="1186" w:type="pct"/>
            <w:tcBorders>
              <w:top w:val="single" w:sz="12" w:space="0" w:color="auto"/>
              <w:left w:val="single" w:sz="12" w:space="0" w:color="auto"/>
              <w:bottom w:val="single" w:sz="12" w:space="0" w:color="auto"/>
              <w:right w:val="single" w:sz="12" w:space="0" w:color="auto"/>
            </w:tcBorders>
            <w:shd w:val="clear" w:color="auto" w:fill="FFFFFF"/>
            <w:vAlign w:val="center"/>
          </w:tcPr>
          <w:p w14:paraId="7EDD514B" w14:textId="77777777" w:rsidR="00210D54" w:rsidRPr="00560F84" w:rsidRDefault="00210D54" w:rsidP="0060550D">
            <w:pPr>
              <w:tabs>
                <w:tab w:val="left" w:pos="7371"/>
              </w:tabs>
              <w:rPr>
                <w:rFonts w:ascii="Arial" w:hAnsi="Arial" w:cs="Arial"/>
                <w:sz w:val="16"/>
                <w:szCs w:val="16"/>
              </w:rPr>
            </w:pPr>
            <w:r w:rsidRPr="00560F84">
              <w:rPr>
                <w:rFonts w:ascii="Arial" w:hAnsi="Arial" w:cs="Arial"/>
                <w:b/>
                <w:sz w:val="16"/>
                <w:szCs w:val="16"/>
              </w:rPr>
              <w:t>Coût HT de l’opération</w:t>
            </w:r>
          </w:p>
        </w:tc>
        <w:tc>
          <w:tcPr>
            <w:tcW w:w="452" w:type="pct"/>
            <w:tcBorders>
              <w:top w:val="single" w:sz="12" w:space="0" w:color="auto"/>
              <w:left w:val="nil"/>
              <w:bottom w:val="single" w:sz="12" w:space="0" w:color="auto"/>
              <w:right w:val="single" w:sz="8" w:space="0" w:color="auto"/>
            </w:tcBorders>
            <w:shd w:val="clear" w:color="auto" w:fill="FFFFFF"/>
            <w:vAlign w:val="center"/>
          </w:tcPr>
          <w:p w14:paraId="0B84AD00" w14:textId="77777777" w:rsidR="00210D54" w:rsidRPr="00560F84" w:rsidRDefault="00210D54" w:rsidP="0060550D">
            <w:pPr>
              <w:tabs>
                <w:tab w:val="left" w:pos="7371"/>
              </w:tabs>
              <w:jc w:val="right"/>
              <w:rPr>
                <w:rFonts w:ascii="Arial" w:eastAsia="Arial Unicode MS" w:hAnsi="Arial" w:cs="Arial"/>
                <w:sz w:val="16"/>
                <w:szCs w:val="16"/>
              </w:rPr>
            </w:pP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tcPr>
          <w:p w14:paraId="7BED8B20" w14:textId="77777777" w:rsidR="00210D54" w:rsidRPr="00560F84" w:rsidRDefault="00210D54" w:rsidP="0060550D">
            <w:pPr>
              <w:tabs>
                <w:tab w:val="left" w:pos="7371"/>
              </w:tabs>
              <w:jc w:val="right"/>
              <w:rPr>
                <w:rFonts w:ascii="Arial" w:eastAsia="Arial Unicode MS" w:hAnsi="Arial" w:cs="Arial"/>
                <w:sz w:val="16"/>
                <w:szCs w:val="16"/>
              </w:rPr>
            </w:pP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tcPr>
          <w:p w14:paraId="62FF3851" w14:textId="77777777" w:rsidR="00210D54" w:rsidRPr="00560F84" w:rsidRDefault="00210D54" w:rsidP="0060550D">
            <w:pPr>
              <w:tabs>
                <w:tab w:val="left" w:pos="7371"/>
              </w:tabs>
              <w:jc w:val="right"/>
              <w:rPr>
                <w:rFonts w:ascii="Arial" w:eastAsia="Arial Unicode MS" w:hAnsi="Arial" w:cs="Arial"/>
                <w:sz w:val="16"/>
                <w:szCs w:val="16"/>
              </w:rPr>
            </w:pP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tcPr>
          <w:p w14:paraId="742078A1" w14:textId="77777777" w:rsidR="00210D54" w:rsidRPr="00560F84" w:rsidRDefault="00210D54" w:rsidP="0060550D">
            <w:pPr>
              <w:tabs>
                <w:tab w:val="left" w:pos="7371"/>
              </w:tabs>
              <w:jc w:val="right"/>
              <w:rPr>
                <w:rFonts w:ascii="Arial" w:eastAsia="Arial Unicode MS" w:hAnsi="Arial" w:cs="Arial"/>
                <w:sz w:val="16"/>
                <w:szCs w:val="16"/>
              </w:rPr>
            </w:pPr>
          </w:p>
        </w:tc>
      </w:tr>
      <w:tr w:rsidR="00210D54" w:rsidRPr="00560F84" w14:paraId="08D4B11F" w14:textId="77777777" w:rsidTr="0060550D">
        <w:trPr>
          <w:cantSplit/>
          <w:trHeight w:val="450"/>
        </w:trPr>
        <w:tc>
          <w:tcPr>
            <w:tcW w:w="343" w:type="pct"/>
            <w:tcBorders>
              <w:top w:val="thinThickSmallGap" w:sz="24" w:space="0" w:color="auto"/>
              <w:left w:val="single" w:sz="12" w:space="0" w:color="auto"/>
              <w:bottom w:val="single" w:sz="12" w:space="0" w:color="auto"/>
              <w:right w:val="single" w:sz="12" w:space="0" w:color="auto"/>
            </w:tcBorders>
            <w:shd w:val="clear" w:color="auto" w:fill="FFFFFF"/>
          </w:tcPr>
          <w:p w14:paraId="25B9EFCF" w14:textId="77777777" w:rsidR="00210D54" w:rsidRPr="00560F84" w:rsidRDefault="00210D54" w:rsidP="0060550D">
            <w:pPr>
              <w:tabs>
                <w:tab w:val="left" w:pos="7371"/>
              </w:tabs>
              <w:jc w:val="center"/>
              <w:rPr>
                <w:rFonts w:ascii="Arial" w:hAnsi="Arial" w:cs="Arial"/>
                <w:b/>
                <w:sz w:val="16"/>
                <w:szCs w:val="16"/>
              </w:rPr>
            </w:pPr>
          </w:p>
        </w:tc>
        <w:tc>
          <w:tcPr>
            <w:tcW w:w="1528" w:type="pct"/>
            <w:tcBorders>
              <w:top w:val="thinThickSmallGap" w:sz="24" w:space="0" w:color="auto"/>
              <w:left w:val="nil"/>
              <w:bottom w:val="single" w:sz="12" w:space="0" w:color="auto"/>
              <w:right w:val="nil"/>
            </w:tcBorders>
            <w:shd w:val="clear" w:color="auto" w:fill="FFFFFF"/>
            <w:vAlign w:val="center"/>
            <w:hideMark/>
          </w:tcPr>
          <w:p w14:paraId="6931A560" w14:textId="77777777" w:rsidR="00210D54" w:rsidRPr="00560F84" w:rsidRDefault="00210D54" w:rsidP="0060550D">
            <w:pPr>
              <w:tabs>
                <w:tab w:val="left" w:pos="7371"/>
              </w:tabs>
              <w:jc w:val="center"/>
              <w:rPr>
                <w:rFonts w:ascii="Arial" w:eastAsia="Arial Unicode MS" w:hAnsi="Arial" w:cs="Arial"/>
                <w:b/>
                <w:sz w:val="16"/>
                <w:szCs w:val="16"/>
              </w:rPr>
            </w:pPr>
          </w:p>
        </w:tc>
        <w:tc>
          <w:tcPr>
            <w:tcW w:w="1186" w:type="pct"/>
            <w:tcBorders>
              <w:top w:val="thinThickSmallGap" w:sz="24" w:space="0" w:color="auto"/>
              <w:left w:val="single" w:sz="12" w:space="0" w:color="auto"/>
              <w:bottom w:val="single" w:sz="12" w:space="0" w:color="auto"/>
              <w:right w:val="single" w:sz="12" w:space="0" w:color="auto"/>
            </w:tcBorders>
            <w:shd w:val="clear" w:color="auto" w:fill="FFFFFF"/>
            <w:vAlign w:val="center"/>
          </w:tcPr>
          <w:p w14:paraId="30A23129" w14:textId="77777777" w:rsidR="00210D54" w:rsidRPr="00560F84" w:rsidRDefault="00210D54" w:rsidP="0060550D">
            <w:pPr>
              <w:tabs>
                <w:tab w:val="left" w:pos="7371"/>
              </w:tabs>
              <w:jc w:val="center"/>
              <w:rPr>
                <w:rFonts w:ascii="Arial" w:hAnsi="Arial" w:cs="Arial"/>
                <w:b/>
                <w:sz w:val="24"/>
                <w:szCs w:val="24"/>
              </w:rPr>
            </w:pPr>
            <w:r w:rsidRPr="00560F84">
              <w:rPr>
                <w:rFonts w:ascii="Arial" w:hAnsi="Arial" w:cs="Arial"/>
                <w:b/>
                <w:sz w:val="24"/>
                <w:szCs w:val="24"/>
              </w:rPr>
              <w:t>TOTAL</w:t>
            </w:r>
          </w:p>
        </w:tc>
        <w:tc>
          <w:tcPr>
            <w:tcW w:w="452" w:type="pct"/>
            <w:tcBorders>
              <w:top w:val="thinThickSmallGap" w:sz="24" w:space="0" w:color="auto"/>
              <w:left w:val="nil"/>
              <w:bottom w:val="single" w:sz="12" w:space="0" w:color="auto"/>
              <w:right w:val="single" w:sz="8" w:space="0" w:color="auto"/>
            </w:tcBorders>
            <w:shd w:val="clear" w:color="auto" w:fill="FFFFFF"/>
            <w:vAlign w:val="center"/>
          </w:tcPr>
          <w:p w14:paraId="5944D134" w14:textId="77777777" w:rsidR="00210D54" w:rsidRPr="00560F84" w:rsidRDefault="00210D54" w:rsidP="0060550D">
            <w:pPr>
              <w:tabs>
                <w:tab w:val="left" w:pos="7371"/>
              </w:tabs>
              <w:jc w:val="right"/>
              <w:rPr>
                <w:rFonts w:ascii="Arial" w:eastAsia="Arial Unicode MS" w:hAnsi="Arial" w:cs="Arial"/>
                <w:sz w:val="16"/>
                <w:szCs w:val="16"/>
              </w:rPr>
            </w:pPr>
          </w:p>
        </w:tc>
        <w:tc>
          <w:tcPr>
            <w:tcW w:w="544"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401A9387" w14:textId="77777777" w:rsidR="00210D54" w:rsidRPr="00560F84" w:rsidRDefault="00210D54" w:rsidP="0060550D">
            <w:pPr>
              <w:tabs>
                <w:tab w:val="left" w:pos="7371"/>
              </w:tabs>
              <w:jc w:val="right"/>
              <w:rPr>
                <w:rFonts w:ascii="Arial" w:eastAsia="Arial Unicode MS" w:hAnsi="Arial" w:cs="Arial"/>
                <w:b/>
                <w:sz w:val="16"/>
                <w:szCs w:val="16"/>
              </w:rPr>
            </w:pPr>
          </w:p>
        </w:tc>
        <w:tc>
          <w:tcPr>
            <w:tcW w:w="406"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569A8180" w14:textId="77777777" w:rsidR="00210D54" w:rsidRPr="00560F84" w:rsidRDefault="00210D54" w:rsidP="0060550D">
            <w:pPr>
              <w:tabs>
                <w:tab w:val="left" w:pos="7371"/>
              </w:tabs>
              <w:jc w:val="right"/>
              <w:rPr>
                <w:rFonts w:ascii="Arial" w:eastAsia="Arial Unicode MS" w:hAnsi="Arial" w:cs="Arial"/>
                <w:sz w:val="16"/>
                <w:szCs w:val="16"/>
              </w:rPr>
            </w:pPr>
          </w:p>
        </w:tc>
        <w:tc>
          <w:tcPr>
            <w:tcW w:w="541" w:type="pct"/>
            <w:tcBorders>
              <w:top w:val="thinThickSmallGap" w:sz="24" w:space="0" w:color="auto"/>
              <w:left w:val="single" w:sz="8" w:space="0" w:color="auto"/>
              <w:bottom w:val="single" w:sz="12" w:space="0" w:color="auto"/>
              <w:right w:val="double" w:sz="4" w:space="0" w:color="auto"/>
            </w:tcBorders>
            <w:shd w:val="clear" w:color="auto" w:fill="FFFFFF"/>
            <w:vAlign w:val="center"/>
          </w:tcPr>
          <w:p w14:paraId="0066F514" w14:textId="77777777" w:rsidR="00210D54" w:rsidRPr="00560F84" w:rsidRDefault="00210D54" w:rsidP="0060550D">
            <w:pPr>
              <w:tabs>
                <w:tab w:val="left" w:pos="7371"/>
              </w:tabs>
              <w:jc w:val="right"/>
              <w:rPr>
                <w:rFonts w:ascii="Arial" w:eastAsia="Arial Unicode MS" w:hAnsi="Arial" w:cs="Arial"/>
                <w:sz w:val="16"/>
                <w:szCs w:val="16"/>
              </w:rPr>
            </w:pPr>
          </w:p>
        </w:tc>
      </w:tr>
    </w:tbl>
    <w:p w14:paraId="629BB639" w14:textId="77777777" w:rsidR="00210D54" w:rsidRPr="00560F84" w:rsidRDefault="00210D54" w:rsidP="00210D54"/>
    <w:p w14:paraId="3A1698D4" w14:textId="77777777" w:rsidR="00F05C26" w:rsidRDefault="00F05C26" w:rsidP="00F05C26">
      <w:pPr>
        <w:jc w:val="both"/>
        <w:rPr>
          <w:rFonts w:ascii="Calibri" w:hAnsi="Calibri" w:cs="Arial"/>
        </w:rPr>
      </w:pPr>
      <w:r>
        <w:rPr>
          <w:rFonts w:ascii="Calibri" w:hAnsi="Calibri" w:cs="Arial"/>
        </w:rPr>
        <w:t xml:space="preserve">Soit en toute lettres toutes taxes comprises :  </w:t>
      </w:r>
    </w:p>
    <w:p w14:paraId="2585770F" w14:textId="77777777" w:rsidR="00F05C26" w:rsidRDefault="00F05C26" w:rsidP="00F05C26">
      <w:pPr>
        <w:jc w:val="both"/>
        <w:rPr>
          <w:rFonts w:ascii="Calibri" w:hAnsi="Calibri" w:cs="Arial"/>
          <w:b/>
          <w:u w:val="single"/>
        </w:rPr>
      </w:pPr>
    </w:p>
    <w:p w14:paraId="1CB86995" w14:textId="77777777" w:rsidR="00210D54" w:rsidRDefault="00210D54" w:rsidP="00210D54">
      <w:pPr>
        <w:jc w:val="both"/>
        <w:rPr>
          <w:rFonts w:ascii="Calibri" w:hAnsi="Calibri" w:cs="Arial"/>
        </w:rPr>
      </w:pPr>
    </w:p>
    <w:p w14:paraId="69B730B9" w14:textId="637D67F4" w:rsidR="00210D54" w:rsidRPr="00467730" w:rsidRDefault="00210D54" w:rsidP="00210D54">
      <w:pPr>
        <w:ind w:firstLine="1134"/>
        <w:rPr>
          <w:rFonts w:asciiTheme="minorHAnsi" w:hAnsiTheme="minorHAnsi" w:cstheme="minorHAnsi"/>
          <w:b/>
          <w:bCs/>
        </w:rPr>
      </w:pPr>
      <w:r w:rsidRPr="002446E5">
        <w:rPr>
          <w:rFonts w:asciiTheme="minorHAnsi" w:hAnsiTheme="minorHAnsi" w:cstheme="minorHAnsi"/>
          <w:b/>
          <w:bCs/>
          <w:u w:val="single"/>
        </w:rPr>
        <w:t>5.</w:t>
      </w:r>
      <w:r w:rsidR="00F05C26">
        <w:rPr>
          <w:rFonts w:asciiTheme="minorHAnsi" w:hAnsiTheme="minorHAnsi" w:cstheme="minorHAnsi"/>
          <w:b/>
          <w:bCs/>
          <w:u w:val="single"/>
        </w:rPr>
        <w:t>2.</w:t>
      </w:r>
      <w:r w:rsidR="00344694">
        <w:rPr>
          <w:rFonts w:asciiTheme="minorHAnsi" w:hAnsiTheme="minorHAnsi" w:cstheme="minorHAnsi"/>
          <w:b/>
          <w:bCs/>
          <w:u w:val="single"/>
        </w:rPr>
        <w:t>2</w:t>
      </w:r>
      <w:r w:rsidRPr="002446E5">
        <w:rPr>
          <w:rFonts w:asciiTheme="minorHAnsi" w:hAnsiTheme="minorHAnsi" w:cstheme="minorHAnsi"/>
          <w:b/>
          <w:bCs/>
          <w:u w:val="single"/>
        </w:rPr>
        <w:t xml:space="preserve"> Prestation supplémentaire éventuelle : ASSURANCE RCMO</w:t>
      </w:r>
    </w:p>
    <w:p w14:paraId="33D520DE" w14:textId="77777777" w:rsidR="00210D54" w:rsidRDefault="00210D54" w:rsidP="00210D54"/>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97"/>
        <w:gridCol w:w="2393"/>
        <w:gridCol w:w="2221"/>
        <w:gridCol w:w="1542"/>
        <w:gridCol w:w="1490"/>
      </w:tblGrid>
      <w:tr w:rsidR="00210D54" w:rsidRPr="004F62DE" w14:paraId="4D9BB1D6"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25AC190"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Nature des garanties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3EC06DC8"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Montant des garanties par sinistre et par année d’assurance</w:t>
            </w:r>
          </w:p>
        </w:tc>
        <w:tc>
          <w:tcPr>
            <w:tcW w:w="2387" w:type="dxa"/>
            <w:tcBorders>
              <w:top w:val="single" w:sz="8" w:space="0" w:color="auto"/>
              <w:left w:val="single" w:sz="8" w:space="0" w:color="auto"/>
              <w:bottom w:val="single" w:sz="8" w:space="0" w:color="auto"/>
              <w:right w:val="single" w:sz="8" w:space="0" w:color="auto"/>
            </w:tcBorders>
            <w:vAlign w:val="center"/>
            <w:hideMark/>
          </w:tcPr>
          <w:p w14:paraId="77405B88"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Franchises</w:t>
            </w:r>
          </w:p>
        </w:tc>
        <w:tc>
          <w:tcPr>
            <w:tcW w:w="1661" w:type="dxa"/>
            <w:tcBorders>
              <w:top w:val="single" w:sz="8" w:space="0" w:color="auto"/>
              <w:left w:val="single" w:sz="8" w:space="0" w:color="auto"/>
              <w:bottom w:val="single" w:sz="8" w:space="0" w:color="auto"/>
              <w:right w:val="single" w:sz="8" w:space="0" w:color="auto"/>
            </w:tcBorders>
            <w:vAlign w:val="center"/>
            <w:hideMark/>
          </w:tcPr>
          <w:p w14:paraId="7B04745A"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Taux HT</w:t>
            </w:r>
          </w:p>
        </w:tc>
        <w:tc>
          <w:tcPr>
            <w:tcW w:w="1590" w:type="dxa"/>
            <w:tcBorders>
              <w:top w:val="single" w:sz="8" w:space="0" w:color="auto"/>
              <w:left w:val="single" w:sz="8" w:space="0" w:color="auto"/>
              <w:bottom w:val="single" w:sz="8" w:space="0" w:color="auto"/>
              <w:right w:val="single" w:sz="8" w:space="0" w:color="auto"/>
            </w:tcBorders>
            <w:vAlign w:val="center"/>
            <w:hideMark/>
          </w:tcPr>
          <w:p w14:paraId="74F09BF3"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Taux TTC</w:t>
            </w:r>
          </w:p>
        </w:tc>
      </w:tr>
      <w:tr w:rsidR="00210D54" w:rsidRPr="004F62DE" w14:paraId="65C4C87B"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6902429F"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Dommages corporels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16C2AC79"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6 000 000 euros</w:t>
            </w:r>
          </w:p>
        </w:tc>
        <w:tc>
          <w:tcPr>
            <w:tcW w:w="2387" w:type="dxa"/>
            <w:tcBorders>
              <w:top w:val="single" w:sz="8" w:space="0" w:color="auto"/>
              <w:left w:val="single" w:sz="8" w:space="0" w:color="auto"/>
              <w:bottom w:val="single" w:sz="8" w:space="0" w:color="auto"/>
              <w:right w:val="single" w:sz="8" w:space="0" w:color="auto"/>
            </w:tcBorders>
            <w:vAlign w:val="center"/>
            <w:hideMark/>
          </w:tcPr>
          <w:p w14:paraId="455F6836"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Néant</w:t>
            </w:r>
          </w:p>
        </w:tc>
        <w:tc>
          <w:tcPr>
            <w:tcW w:w="1661" w:type="dxa"/>
            <w:vMerge w:val="restart"/>
            <w:tcBorders>
              <w:top w:val="single" w:sz="8" w:space="0" w:color="auto"/>
              <w:left w:val="single" w:sz="8" w:space="0" w:color="auto"/>
              <w:bottom w:val="single" w:sz="8" w:space="0" w:color="auto"/>
              <w:right w:val="single" w:sz="8" w:space="0" w:color="auto"/>
            </w:tcBorders>
            <w:vAlign w:val="center"/>
            <w:hideMark/>
          </w:tcPr>
          <w:p w14:paraId="782DB9AE"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w:t>
            </w:r>
          </w:p>
        </w:tc>
        <w:tc>
          <w:tcPr>
            <w:tcW w:w="1590" w:type="dxa"/>
            <w:vMerge w:val="restart"/>
            <w:tcBorders>
              <w:top w:val="single" w:sz="8" w:space="0" w:color="auto"/>
              <w:left w:val="single" w:sz="8" w:space="0" w:color="auto"/>
              <w:bottom w:val="single" w:sz="8" w:space="0" w:color="auto"/>
              <w:right w:val="single" w:sz="8" w:space="0" w:color="auto"/>
            </w:tcBorders>
            <w:vAlign w:val="center"/>
            <w:hideMark/>
          </w:tcPr>
          <w:p w14:paraId="0D392ECB"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w:t>
            </w:r>
          </w:p>
        </w:tc>
      </w:tr>
      <w:tr w:rsidR="00210D54" w:rsidRPr="004F62DE" w14:paraId="001F908F"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494C135D"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Dommages matériels et immatériels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068FBA38"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2 000 000 euros</w:t>
            </w:r>
          </w:p>
        </w:tc>
        <w:tc>
          <w:tcPr>
            <w:tcW w:w="2387" w:type="dxa"/>
            <w:tcBorders>
              <w:top w:val="single" w:sz="8" w:space="0" w:color="auto"/>
              <w:left w:val="single" w:sz="8" w:space="0" w:color="auto"/>
              <w:bottom w:val="single" w:sz="8" w:space="0" w:color="auto"/>
              <w:right w:val="single" w:sz="8" w:space="0" w:color="auto"/>
            </w:tcBorders>
            <w:vAlign w:val="center"/>
            <w:hideMark/>
          </w:tcPr>
          <w:p w14:paraId="52E7AB3E"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7 500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CA14C82"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300C8AD" w14:textId="77777777" w:rsidR="00210D54" w:rsidRPr="004F62DE" w:rsidRDefault="00210D54" w:rsidP="0060550D">
            <w:pPr>
              <w:suppressAutoHyphens w:val="0"/>
              <w:rPr>
                <w:rFonts w:ascii="Calibri" w:hAnsi="Calibri"/>
                <w:iCs/>
                <w:sz w:val="20"/>
                <w:szCs w:val="20"/>
              </w:rPr>
            </w:pPr>
          </w:p>
        </w:tc>
      </w:tr>
      <w:tr w:rsidR="00210D54" w:rsidRPr="004F62DE" w14:paraId="0C898717"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55F96D3A"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proofErr w:type="gramStart"/>
            <w:r w:rsidRPr="004F62DE">
              <w:rPr>
                <w:rFonts w:ascii="Calibri" w:hAnsi="Calibri"/>
                <w:b w:val="0"/>
                <w:bCs w:val="0"/>
                <w:iCs/>
                <w:kern w:val="0"/>
                <w:sz w:val="20"/>
                <w:szCs w:val="20"/>
              </w:rPr>
              <w:t>dont</w:t>
            </w:r>
            <w:proofErr w:type="gramEnd"/>
            <w:r w:rsidRPr="004F62DE">
              <w:rPr>
                <w:rFonts w:ascii="Calibri" w:hAnsi="Calibri"/>
                <w:b w:val="0"/>
                <w:bCs w:val="0"/>
                <w:iCs/>
                <w:kern w:val="0"/>
                <w:sz w:val="20"/>
                <w:szCs w:val="20"/>
              </w:rPr>
              <w:t xml:space="preserve"> dommages immatériels non consécutifs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5CE03B83"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 500 000 euros épuisables pour la durée du marché</w:t>
            </w:r>
          </w:p>
        </w:tc>
        <w:tc>
          <w:tcPr>
            <w:tcW w:w="2387" w:type="dxa"/>
            <w:tcBorders>
              <w:top w:val="single" w:sz="8" w:space="0" w:color="auto"/>
              <w:left w:val="single" w:sz="8" w:space="0" w:color="auto"/>
              <w:bottom w:val="single" w:sz="8" w:space="0" w:color="auto"/>
              <w:right w:val="single" w:sz="8" w:space="0" w:color="auto"/>
            </w:tcBorders>
            <w:vAlign w:val="center"/>
            <w:hideMark/>
          </w:tcPr>
          <w:p w14:paraId="2157F8F8"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15 000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46F6F68B"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B5D1209" w14:textId="77777777" w:rsidR="00210D54" w:rsidRPr="004F62DE" w:rsidRDefault="00210D54" w:rsidP="0060550D">
            <w:pPr>
              <w:suppressAutoHyphens w:val="0"/>
              <w:rPr>
                <w:rFonts w:ascii="Calibri" w:hAnsi="Calibri"/>
                <w:iCs/>
                <w:sz w:val="20"/>
                <w:szCs w:val="20"/>
              </w:rPr>
            </w:pPr>
          </w:p>
        </w:tc>
      </w:tr>
      <w:tr w:rsidR="00210D54" w:rsidRPr="004F62DE" w14:paraId="274E7AA9"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3102A17"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Atteintes à l’environnement accidentelles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6E2B78B0"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1 000 000 euros épuisables pour la durée du marché</w:t>
            </w:r>
          </w:p>
        </w:tc>
        <w:tc>
          <w:tcPr>
            <w:tcW w:w="2387" w:type="dxa"/>
            <w:tcBorders>
              <w:top w:val="single" w:sz="8" w:space="0" w:color="auto"/>
              <w:left w:val="single" w:sz="8" w:space="0" w:color="auto"/>
              <w:bottom w:val="single" w:sz="8" w:space="0" w:color="auto"/>
              <w:right w:val="single" w:sz="8" w:space="0" w:color="auto"/>
            </w:tcBorders>
            <w:vAlign w:val="center"/>
            <w:hideMark/>
          </w:tcPr>
          <w:p w14:paraId="14C1EAF5"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5 000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E5F6595"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5CC90841" w14:textId="77777777" w:rsidR="00210D54" w:rsidRPr="004F62DE" w:rsidRDefault="00210D54" w:rsidP="0060550D">
            <w:pPr>
              <w:suppressAutoHyphens w:val="0"/>
              <w:rPr>
                <w:rFonts w:ascii="Calibri" w:hAnsi="Calibri"/>
                <w:iCs/>
                <w:sz w:val="20"/>
                <w:szCs w:val="20"/>
              </w:rPr>
            </w:pPr>
          </w:p>
        </w:tc>
      </w:tr>
      <w:tr w:rsidR="00210D54" w:rsidRPr="004F62DE" w14:paraId="7080C9F2" w14:textId="77777777" w:rsidTr="0060550D">
        <w:trPr>
          <w:trHeight w:val="284"/>
        </w:trPr>
        <w:tc>
          <w:tcPr>
            <w:tcW w:w="10682" w:type="dxa"/>
            <w:gridSpan w:val="5"/>
            <w:tcBorders>
              <w:top w:val="single" w:sz="8" w:space="0" w:color="auto"/>
              <w:left w:val="single" w:sz="8" w:space="0" w:color="auto"/>
              <w:bottom w:val="single" w:sz="8" w:space="0" w:color="auto"/>
              <w:right w:val="single" w:sz="8" w:space="0" w:color="auto"/>
            </w:tcBorders>
            <w:vAlign w:val="center"/>
            <w:hideMark/>
          </w:tcPr>
          <w:p w14:paraId="08C45F18" w14:textId="77777777" w:rsidR="00210D54" w:rsidRPr="004F62DE" w:rsidRDefault="00210D54" w:rsidP="00210D54">
            <w:pPr>
              <w:pStyle w:val="Titre1"/>
              <w:numPr>
                <w:ilvl w:val="0"/>
                <w:numId w:val="30"/>
              </w:numPr>
              <w:spacing w:before="0" w:after="0"/>
              <w:ind w:left="284" w:hanging="284"/>
              <w:rPr>
                <w:rFonts w:ascii="Calibri" w:hAnsi="Calibri"/>
                <w:bCs w:val="0"/>
                <w:iCs/>
                <w:kern w:val="0"/>
                <w:sz w:val="20"/>
                <w:szCs w:val="20"/>
              </w:rPr>
            </w:pPr>
            <w:r w:rsidRPr="004F62DE">
              <w:rPr>
                <w:rFonts w:ascii="Calibri" w:hAnsi="Calibri"/>
                <w:bCs w:val="0"/>
                <w:iCs/>
                <w:kern w:val="0"/>
                <w:sz w:val="20"/>
                <w:szCs w:val="20"/>
              </w:rPr>
              <w:t>Prime</w:t>
            </w:r>
            <w:r>
              <w:rPr>
                <w:rFonts w:ascii="Calibri" w:hAnsi="Calibri"/>
                <w:bCs w:val="0"/>
                <w:iCs/>
                <w:kern w:val="0"/>
                <w:sz w:val="20"/>
                <w:szCs w:val="20"/>
              </w:rPr>
              <w:t xml:space="preserve"> </w:t>
            </w:r>
            <w:r w:rsidRPr="004F62DE">
              <w:rPr>
                <w:rFonts w:ascii="Calibri" w:hAnsi="Calibri"/>
                <w:bCs w:val="0"/>
                <w:iCs/>
                <w:kern w:val="0"/>
                <w:sz w:val="20"/>
                <w:szCs w:val="20"/>
              </w:rPr>
              <w:t>: ………………………………………………</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HT soit………………………………</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TTC</w:t>
            </w:r>
          </w:p>
        </w:tc>
      </w:tr>
    </w:tbl>
    <w:p w14:paraId="17D04BE4" w14:textId="77777777" w:rsidR="00210D54" w:rsidRDefault="00210D54" w:rsidP="00210D54"/>
    <w:p w14:paraId="6130A26C" w14:textId="77777777" w:rsidR="00F05C26" w:rsidRDefault="00F05C26" w:rsidP="00F05C26">
      <w:pPr>
        <w:jc w:val="both"/>
        <w:rPr>
          <w:rFonts w:ascii="Calibri" w:hAnsi="Calibri" w:cs="Arial"/>
          <w:b/>
          <w:u w:val="single"/>
        </w:rPr>
      </w:pPr>
    </w:p>
    <w:p w14:paraId="6BA9B1A3" w14:textId="3C6FE62F" w:rsidR="00F05C26" w:rsidRPr="00210D54" w:rsidRDefault="00F05C26" w:rsidP="00F05C26">
      <w:pPr>
        <w:jc w:val="both"/>
        <w:rPr>
          <w:rFonts w:ascii="Calibri" w:hAnsi="Calibri" w:cs="Arial"/>
          <w:b/>
          <w:bCs/>
          <w:sz w:val="32"/>
          <w:szCs w:val="32"/>
        </w:rPr>
      </w:pPr>
      <w:r>
        <w:rPr>
          <w:rFonts w:ascii="Calibri" w:hAnsi="Calibri" w:cs="Arial"/>
          <w:b/>
          <w:bCs/>
          <w:sz w:val="32"/>
          <w:szCs w:val="32"/>
        </w:rPr>
        <w:t xml:space="preserve">5.4 </w:t>
      </w:r>
      <w:r w:rsidRPr="00210D54">
        <w:rPr>
          <w:rFonts w:ascii="Calibri" w:hAnsi="Calibri" w:cs="Arial"/>
          <w:b/>
          <w:bCs/>
          <w:sz w:val="32"/>
          <w:szCs w:val="32"/>
        </w:rPr>
        <w:t>T</w:t>
      </w:r>
      <w:r>
        <w:rPr>
          <w:rFonts w:ascii="Calibri" w:hAnsi="Calibri" w:cs="Arial"/>
          <w:b/>
          <w:bCs/>
          <w:sz w:val="32"/>
          <w:szCs w:val="32"/>
        </w:rPr>
        <w:t xml:space="preserve">OTAL TOUTES TRANCHES CONFONDUES </w:t>
      </w:r>
    </w:p>
    <w:p w14:paraId="427FFA52" w14:textId="77777777" w:rsidR="00F05C26" w:rsidRDefault="00F05C26" w:rsidP="00F05C26">
      <w:pPr>
        <w:jc w:val="both"/>
        <w:rPr>
          <w:rFonts w:ascii="Calibri" w:hAnsi="Calibri" w:cs="Arial"/>
          <w:b/>
          <w:u w:val="single"/>
        </w:rPr>
      </w:pPr>
    </w:p>
    <w:p w14:paraId="6D59BF98" w14:textId="77777777" w:rsidR="00F05C26" w:rsidRDefault="00F05C26" w:rsidP="00F05C26">
      <w:pPr>
        <w:jc w:val="both"/>
        <w:rPr>
          <w:rFonts w:ascii="Calibri" w:hAnsi="Calibri" w:cs="Arial"/>
        </w:rPr>
      </w:pPr>
    </w:p>
    <w:tbl>
      <w:tblPr>
        <w:tblStyle w:val="Grilledutableau"/>
        <w:tblW w:w="0" w:type="auto"/>
        <w:tblLook w:val="04A0" w:firstRow="1" w:lastRow="0" w:firstColumn="1" w:lastColumn="0" w:noHBand="0" w:noVBand="1"/>
      </w:tblPr>
      <w:tblGrid>
        <w:gridCol w:w="2056"/>
        <w:gridCol w:w="3878"/>
        <w:gridCol w:w="4119"/>
      </w:tblGrid>
      <w:tr w:rsidR="00344694" w14:paraId="23543F96" w14:textId="77777777" w:rsidTr="00B659F2">
        <w:tc>
          <w:tcPr>
            <w:tcW w:w="2091" w:type="dxa"/>
          </w:tcPr>
          <w:p w14:paraId="61C61933" w14:textId="77777777" w:rsidR="00344694" w:rsidRDefault="00344694" w:rsidP="00F05C26">
            <w:pPr>
              <w:jc w:val="both"/>
              <w:rPr>
                <w:rFonts w:ascii="Calibri" w:hAnsi="Calibri" w:cs="Arial"/>
              </w:rPr>
            </w:pPr>
          </w:p>
        </w:tc>
        <w:tc>
          <w:tcPr>
            <w:tcW w:w="4000" w:type="dxa"/>
          </w:tcPr>
          <w:p w14:paraId="07C19192" w14:textId="41F02D90" w:rsidR="00344694" w:rsidRDefault="00344694" w:rsidP="00F05C26">
            <w:pPr>
              <w:jc w:val="both"/>
              <w:rPr>
                <w:rFonts w:ascii="Calibri" w:hAnsi="Calibri" w:cs="Arial"/>
              </w:rPr>
            </w:pPr>
            <w:r>
              <w:rPr>
                <w:rFonts w:ascii="Calibri" w:hAnsi="Calibri" w:cs="Arial"/>
              </w:rPr>
              <w:t xml:space="preserve">Offre de base seule : Montant prime en EUROS </w:t>
            </w:r>
          </w:p>
        </w:tc>
        <w:tc>
          <w:tcPr>
            <w:tcW w:w="4252" w:type="dxa"/>
          </w:tcPr>
          <w:p w14:paraId="35975B88" w14:textId="77777777" w:rsidR="00344694" w:rsidRDefault="00344694" w:rsidP="00F05C26">
            <w:pPr>
              <w:jc w:val="both"/>
              <w:rPr>
                <w:rFonts w:ascii="Calibri" w:hAnsi="Calibri" w:cs="Arial"/>
              </w:rPr>
            </w:pPr>
            <w:r>
              <w:rPr>
                <w:rFonts w:ascii="Calibri" w:hAnsi="Calibri" w:cs="Arial"/>
              </w:rPr>
              <w:t xml:space="preserve">Offre de base + PSE </w:t>
            </w:r>
          </w:p>
          <w:p w14:paraId="6EA0F0D0" w14:textId="77777777" w:rsidR="00344694" w:rsidRDefault="00344694" w:rsidP="00F05C26">
            <w:pPr>
              <w:jc w:val="both"/>
              <w:rPr>
                <w:rFonts w:ascii="Calibri" w:hAnsi="Calibri" w:cs="Arial"/>
              </w:rPr>
            </w:pPr>
          </w:p>
          <w:p w14:paraId="27FA51ED" w14:textId="609E7D4C" w:rsidR="00344694" w:rsidRDefault="00344694" w:rsidP="00F05C26">
            <w:pPr>
              <w:jc w:val="both"/>
              <w:rPr>
                <w:rFonts w:ascii="Calibri" w:hAnsi="Calibri" w:cs="Arial"/>
              </w:rPr>
            </w:pPr>
            <w:r>
              <w:rPr>
                <w:rFonts w:ascii="Calibri" w:hAnsi="Calibri" w:cs="Arial"/>
              </w:rPr>
              <w:t>Montant prime en EUROS</w:t>
            </w:r>
          </w:p>
        </w:tc>
      </w:tr>
      <w:tr w:rsidR="00344694" w14:paraId="5236EE85" w14:textId="77777777" w:rsidTr="00B659F2">
        <w:tc>
          <w:tcPr>
            <w:tcW w:w="2091" w:type="dxa"/>
          </w:tcPr>
          <w:p w14:paraId="72182545" w14:textId="063B9659" w:rsidR="00344694" w:rsidRDefault="00344694" w:rsidP="00F05C26">
            <w:pPr>
              <w:jc w:val="both"/>
              <w:rPr>
                <w:rFonts w:ascii="Calibri" w:hAnsi="Calibri" w:cs="Arial"/>
              </w:rPr>
            </w:pPr>
            <w:r>
              <w:rPr>
                <w:rFonts w:ascii="Calibri" w:hAnsi="Calibri" w:cs="Arial"/>
              </w:rPr>
              <w:t xml:space="preserve">Tranche ferme </w:t>
            </w:r>
          </w:p>
        </w:tc>
        <w:tc>
          <w:tcPr>
            <w:tcW w:w="4000" w:type="dxa"/>
          </w:tcPr>
          <w:p w14:paraId="235AC8B8" w14:textId="77777777" w:rsidR="00344694" w:rsidRDefault="00344694" w:rsidP="00F05C26">
            <w:pPr>
              <w:jc w:val="both"/>
              <w:rPr>
                <w:rFonts w:ascii="Calibri" w:hAnsi="Calibri" w:cs="Arial"/>
              </w:rPr>
            </w:pPr>
          </w:p>
        </w:tc>
        <w:tc>
          <w:tcPr>
            <w:tcW w:w="4252" w:type="dxa"/>
          </w:tcPr>
          <w:p w14:paraId="6CD31009" w14:textId="77777777" w:rsidR="00344694" w:rsidRDefault="00344694" w:rsidP="00F05C26">
            <w:pPr>
              <w:jc w:val="both"/>
              <w:rPr>
                <w:rFonts w:ascii="Calibri" w:hAnsi="Calibri" w:cs="Arial"/>
              </w:rPr>
            </w:pPr>
          </w:p>
        </w:tc>
      </w:tr>
      <w:tr w:rsidR="00344694" w14:paraId="4F1590CE" w14:textId="77777777" w:rsidTr="00B659F2">
        <w:tc>
          <w:tcPr>
            <w:tcW w:w="2091" w:type="dxa"/>
          </w:tcPr>
          <w:p w14:paraId="20695190" w14:textId="28F80614" w:rsidR="00344694" w:rsidRDefault="00344694" w:rsidP="00F05C26">
            <w:pPr>
              <w:jc w:val="both"/>
              <w:rPr>
                <w:rFonts w:ascii="Calibri" w:hAnsi="Calibri" w:cs="Arial"/>
              </w:rPr>
            </w:pPr>
            <w:r>
              <w:rPr>
                <w:rFonts w:ascii="Calibri" w:hAnsi="Calibri" w:cs="Arial"/>
              </w:rPr>
              <w:t xml:space="preserve">Tranche optionnelle 1 </w:t>
            </w:r>
          </w:p>
        </w:tc>
        <w:tc>
          <w:tcPr>
            <w:tcW w:w="4000" w:type="dxa"/>
          </w:tcPr>
          <w:p w14:paraId="036AD4B6" w14:textId="77777777" w:rsidR="00344694" w:rsidRDefault="00344694" w:rsidP="00F05C26">
            <w:pPr>
              <w:jc w:val="both"/>
              <w:rPr>
                <w:rFonts w:ascii="Calibri" w:hAnsi="Calibri" w:cs="Arial"/>
              </w:rPr>
            </w:pPr>
          </w:p>
        </w:tc>
        <w:tc>
          <w:tcPr>
            <w:tcW w:w="4252" w:type="dxa"/>
          </w:tcPr>
          <w:p w14:paraId="346F03F6" w14:textId="77777777" w:rsidR="00344694" w:rsidRDefault="00344694" w:rsidP="00F05C26">
            <w:pPr>
              <w:jc w:val="both"/>
              <w:rPr>
                <w:rFonts w:ascii="Calibri" w:hAnsi="Calibri" w:cs="Arial"/>
              </w:rPr>
            </w:pPr>
          </w:p>
        </w:tc>
      </w:tr>
      <w:tr w:rsidR="00344694" w14:paraId="67E508F4" w14:textId="77777777" w:rsidTr="00B659F2">
        <w:tc>
          <w:tcPr>
            <w:tcW w:w="2091" w:type="dxa"/>
          </w:tcPr>
          <w:p w14:paraId="772D23B3" w14:textId="5D3A5961" w:rsidR="00344694" w:rsidRDefault="00344694" w:rsidP="00F05C26">
            <w:pPr>
              <w:jc w:val="both"/>
              <w:rPr>
                <w:rFonts w:ascii="Calibri" w:hAnsi="Calibri" w:cs="Arial"/>
              </w:rPr>
            </w:pPr>
            <w:r>
              <w:rPr>
                <w:rFonts w:ascii="Calibri" w:hAnsi="Calibri" w:cs="Arial"/>
              </w:rPr>
              <w:t xml:space="preserve">Total HT </w:t>
            </w:r>
          </w:p>
        </w:tc>
        <w:tc>
          <w:tcPr>
            <w:tcW w:w="4000" w:type="dxa"/>
          </w:tcPr>
          <w:p w14:paraId="19BF824A" w14:textId="77777777" w:rsidR="00344694" w:rsidRDefault="00344694" w:rsidP="00F05C26">
            <w:pPr>
              <w:jc w:val="both"/>
              <w:rPr>
                <w:rFonts w:ascii="Calibri" w:hAnsi="Calibri" w:cs="Arial"/>
              </w:rPr>
            </w:pPr>
          </w:p>
        </w:tc>
        <w:tc>
          <w:tcPr>
            <w:tcW w:w="4252" w:type="dxa"/>
          </w:tcPr>
          <w:p w14:paraId="62F618E3" w14:textId="77777777" w:rsidR="00344694" w:rsidRDefault="00344694" w:rsidP="00F05C26">
            <w:pPr>
              <w:jc w:val="both"/>
              <w:rPr>
                <w:rFonts w:ascii="Calibri" w:hAnsi="Calibri" w:cs="Arial"/>
              </w:rPr>
            </w:pPr>
          </w:p>
        </w:tc>
      </w:tr>
      <w:tr w:rsidR="00344694" w14:paraId="535059C0" w14:textId="77777777" w:rsidTr="00B659F2">
        <w:tc>
          <w:tcPr>
            <w:tcW w:w="2091" w:type="dxa"/>
          </w:tcPr>
          <w:p w14:paraId="589564E9" w14:textId="083AD316" w:rsidR="00344694" w:rsidRDefault="00344694" w:rsidP="00F05C26">
            <w:pPr>
              <w:jc w:val="both"/>
              <w:rPr>
                <w:rFonts w:ascii="Calibri" w:hAnsi="Calibri" w:cs="Arial"/>
              </w:rPr>
            </w:pPr>
            <w:r>
              <w:rPr>
                <w:rFonts w:ascii="Calibri" w:hAnsi="Calibri" w:cs="Arial"/>
              </w:rPr>
              <w:t xml:space="preserve">Total TTC </w:t>
            </w:r>
          </w:p>
        </w:tc>
        <w:tc>
          <w:tcPr>
            <w:tcW w:w="4000" w:type="dxa"/>
          </w:tcPr>
          <w:p w14:paraId="764D2A8A" w14:textId="77777777" w:rsidR="00344694" w:rsidRDefault="00344694" w:rsidP="00F05C26">
            <w:pPr>
              <w:jc w:val="both"/>
              <w:rPr>
                <w:rFonts w:ascii="Calibri" w:hAnsi="Calibri" w:cs="Arial"/>
              </w:rPr>
            </w:pPr>
          </w:p>
        </w:tc>
        <w:tc>
          <w:tcPr>
            <w:tcW w:w="4252" w:type="dxa"/>
          </w:tcPr>
          <w:p w14:paraId="0965DF8E" w14:textId="77777777" w:rsidR="00344694" w:rsidRDefault="00344694" w:rsidP="00F05C26">
            <w:pPr>
              <w:jc w:val="both"/>
              <w:rPr>
                <w:rFonts w:ascii="Calibri" w:hAnsi="Calibri" w:cs="Arial"/>
              </w:rPr>
            </w:pPr>
          </w:p>
        </w:tc>
      </w:tr>
    </w:tbl>
    <w:p w14:paraId="7419AF20" w14:textId="77777777" w:rsidR="00F05C26" w:rsidRDefault="00F05C26" w:rsidP="00F05C26">
      <w:pPr>
        <w:jc w:val="both"/>
        <w:rPr>
          <w:rFonts w:ascii="Calibri" w:hAnsi="Calibri" w:cs="Arial"/>
        </w:rPr>
      </w:pPr>
    </w:p>
    <w:p w14:paraId="6CB87726" w14:textId="77777777" w:rsidR="00AF51D1" w:rsidRDefault="00AF51D1" w:rsidP="00F05C26">
      <w:pPr>
        <w:jc w:val="both"/>
        <w:rPr>
          <w:rFonts w:ascii="Calibri" w:hAnsi="Calibri" w:cs="Arial"/>
        </w:rPr>
      </w:pPr>
    </w:p>
    <w:p w14:paraId="48F40CA0" w14:textId="5462496B" w:rsidR="00F05C26" w:rsidRDefault="00AF51D1" w:rsidP="00F05C26">
      <w:pPr>
        <w:jc w:val="both"/>
        <w:rPr>
          <w:rFonts w:ascii="Calibri" w:hAnsi="Calibri" w:cs="Arial"/>
        </w:rPr>
      </w:pPr>
      <w:r>
        <w:rPr>
          <w:rFonts w:ascii="Calibri" w:hAnsi="Calibri" w:cs="Arial"/>
        </w:rPr>
        <w:t xml:space="preserve">Offre de base : </w:t>
      </w:r>
      <w:r w:rsidR="00F05C26">
        <w:rPr>
          <w:rFonts w:ascii="Calibri" w:hAnsi="Calibri" w:cs="Arial"/>
        </w:rPr>
        <w:t>Soit en toute</w:t>
      </w:r>
      <w:r>
        <w:rPr>
          <w:rFonts w:ascii="Calibri" w:hAnsi="Calibri" w:cs="Arial"/>
        </w:rPr>
        <w:t>s</w:t>
      </w:r>
      <w:r w:rsidR="00F05C26">
        <w:rPr>
          <w:rFonts w:ascii="Calibri" w:hAnsi="Calibri" w:cs="Arial"/>
        </w:rPr>
        <w:t xml:space="preserve"> lettres toutes taxes comprises :  </w:t>
      </w:r>
    </w:p>
    <w:p w14:paraId="6D457F5F" w14:textId="1CD34D58" w:rsidR="00F05C26" w:rsidRDefault="00AF51D1" w:rsidP="00F05C26">
      <w:pPr>
        <w:jc w:val="both"/>
        <w:rPr>
          <w:rFonts w:ascii="Calibri" w:hAnsi="Calibri" w:cs="Arial"/>
        </w:rPr>
      </w:pPr>
      <w:r>
        <w:rPr>
          <w:rFonts w:ascii="Calibri" w:hAnsi="Calibri" w:cs="Arial"/>
        </w:rPr>
        <w:lastRenderedPageBreak/>
        <w:t xml:space="preserve">Offre de base + PSE : soit en toutes lettres toutes taxes comprises : </w:t>
      </w:r>
    </w:p>
    <w:p w14:paraId="4684E147" w14:textId="77777777" w:rsidR="00F05C26" w:rsidRDefault="00F05C26" w:rsidP="00F05C26">
      <w:pPr>
        <w:jc w:val="both"/>
        <w:rPr>
          <w:rFonts w:ascii="Calibri" w:hAnsi="Calibri" w:cs="Arial"/>
        </w:rPr>
      </w:pPr>
    </w:p>
    <w:p w14:paraId="0760182D" w14:textId="77777777" w:rsidR="00F11C36" w:rsidRDefault="00F11C36" w:rsidP="00F05C26">
      <w:pPr>
        <w:jc w:val="both"/>
        <w:rPr>
          <w:rFonts w:ascii="Calibri" w:hAnsi="Calibri" w:cs="Arial"/>
        </w:rPr>
      </w:pPr>
    </w:p>
    <w:p w14:paraId="7F3E56BC" w14:textId="77777777" w:rsidR="00F11C36" w:rsidRPr="007D3B48" w:rsidRDefault="00F11C36" w:rsidP="00F11C36">
      <w:pPr>
        <w:pStyle w:val="Corpsdetexte"/>
        <w:ind w:right="-1"/>
        <w:rPr>
          <w:rFonts w:ascii="Marianne" w:hAnsi="Marianne" w:cs="Arial"/>
          <w:b/>
          <w:bCs/>
          <w:iCs/>
          <w:sz w:val="18"/>
          <w:szCs w:val="18"/>
        </w:rPr>
      </w:pPr>
      <w:r w:rsidRPr="007D3B48">
        <w:rPr>
          <w:rFonts w:ascii="Marianne" w:hAnsi="Marianne" w:cs="Arial"/>
          <w:b/>
          <w:bCs/>
          <w:sz w:val="18"/>
          <w:szCs w:val="18"/>
        </w:rPr>
        <w:t>Nature du groupement et, en cas de groupement conjoint,</w:t>
      </w:r>
      <w:r w:rsidRPr="007D3B48" w:rsidDel="0021797C">
        <w:rPr>
          <w:rFonts w:ascii="Marianne" w:hAnsi="Marianne" w:cs="Arial"/>
          <w:b/>
          <w:bCs/>
          <w:sz w:val="18"/>
          <w:szCs w:val="18"/>
        </w:rPr>
        <w:t xml:space="preserve"> </w:t>
      </w:r>
      <w:r w:rsidRPr="007D3B48">
        <w:rPr>
          <w:rFonts w:ascii="Marianne" w:hAnsi="Marianne" w:cs="Arial"/>
          <w:b/>
          <w:bCs/>
          <w:sz w:val="18"/>
          <w:szCs w:val="18"/>
        </w:rPr>
        <w:t>répartition des prestations</w:t>
      </w:r>
    </w:p>
    <w:p w14:paraId="159264A8"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i/>
          <w:iCs/>
          <w:sz w:val="18"/>
          <w:szCs w:val="18"/>
        </w:rPr>
        <w:t>(En cas de groupement d’opérateurs économiques.)</w:t>
      </w:r>
    </w:p>
    <w:p w14:paraId="2C2C4C56" w14:textId="77777777" w:rsidR="00F11C36" w:rsidRPr="007D3B48" w:rsidRDefault="00F11C36" w:rsidP="00F11C36">
      <w:pPr>
        <w:pStyle w:val="Corpsdetexte"/>
        <w:ind w:right="-1"/>
        <w:rPr>
          <w:rFonts w:ascii="Marianne" w:hAnsi="Marianne" w:cs="Arial"/>
          <w:bCs/>
          <w:i/>
          <w:iCs/>
          <w:sz w:val="18"/>
          <w:szCs w:val="18"/>
        </w:rPr>
      </w:pPr>
    </w:p>
    <w:p w14:paraId="3A7947C6"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sz w:val="18"/>
          <w:szCs w:val="18"/>
        </w:rPr>
        <w:t>Pour l’exécution du marché public, le groupement d’opérateurs économiques est</w:t>
      </w:r>
      <w:r w:rsidRPr="007D3B48">
        <w:rPr>
          <w:rFonts w:ascii="Calibri" w:hAnsi="Calibri" w:cs="Calibri"/>
          <w:bCs/>
          <w:sz w:val="18"/>
          <w:szCs w:val="18"/>
        </w:rPr>
        <w:t> </w:t>
      </w:r>
      <w:r w:rsidRPr="007D3B48">
        <w:rPr>
          <w:rFonts w:ascii="Marianne" w:hAnsi="Marianne" w:cs="Arial"/>
          <w:bCs/>
          <w:sz w:val="18"/>
          <w:szCs w:val="18"/>
        </w:rPr>
        <w:t>:</w:t>
      </w:r>
    </w:p>
    <w:p w14:paraId="59C34A2C"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i/>
          <w:iCs/>
          <w:sz w:val="18"/>
          <w:szCs w:val="18"/>
        </w:rPr>
        <w:t>(Cocher la case correspondante.)</w:t>
      </w:r>
    </w:p>
    <w:p w14:paraId="3401729F"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
          <w:iCs/>
          <w:sz w:val="18"/>
          <w:szCs w:val="18"/>
        </w:rPr>
        <w:t xml:space="preserve"> </w:t>
      </w:r>
      <w:proofErr w:type="gramStart"/>
      <w:r w:rsidRPr="007D3B48">
        <w:rPr>
          <w:rFonts w:ascii="Marianne" w:hAnsi="Marianne" w:cs="Arial"/>
          <w:bCs/>
          <w:sz w:val="18"/>
          <w:szCs w:val="18"/>
        </w:rPr>
        <w:t>conjoint</w:t>
      </w:r>
      <w:proofErr w:type="gramEnd"/>
      <w:r>
        <w:rPr>
          <w:rFonts w:ascii="Marianne" w:hAnsi="Marianne" w:cs="Arial"/>
          <w:bCs/>
          <w:sz w:val="18"/>
          <w:szCs w:val="18"/>
        </w:rPr>
        <w:t xml:space="preserve"> (avec mandataire solidaire)</w:t>
      </w:r>
      <w:r w:rsidRPr="007D3B48">
        <w:rPr>
          <w:rFonts w:ascii="Marianne" w:hAnsi="Marianne" w:cs="Arial"/>
          <w:bCs/>
          <w:sz w:val="18"/>
          <w:szCs w:val="18"/>
        </w:rPr>
        <w:tab/>
        <w:t>OU</w:t>
      </w:r>
      <w:r w:rsidRPr="007D3B48">
        <w:rPr>
          <w:rFonts w:ascii="Marianne" w:hAnsi="Marianne" w:cs="Arial"/>
          <w:bCs/>
          <w:sz w:val="18"/>
          <w:szCs w:val="18"/>
        </w:rPr>
        <w:tab/>
      </w:r>
      <w:r w:rsidRPr="007D3B48">
        <w:rPr>
          <w:rFonts w:ascii="Marianne" w:hAnsi="Marianne" w:cs="Arial"/>
          <w:bCs/>
          <w:sz w:val="18"/>
          <w:szCs w:val="18"/>
        </w:rPr>
        <w:tab/>
      </w: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Cs/>
          <w:sz w:val="18"/>
          <w:szCs w:val="18"/>
        </w:rPr>
        <w:t xml:space="preserve"> </w:t>
      </w:r>
      <w:r w:rsidRPr="007D3B48">
        <w:rPr>
          <w:rFonts w:ascii="Marianne" w:hAnsi="Marianne" w:cs="Arial"/>
          <w:bCs/>
          <w:sz w:val="18"/>
          <w:szCs w:val="18"/>
        </w:rPr>
        <w:t>solidaire</w:t>
      </w:r>
    </w:p>
    <w:p w14:paraId="3697022C" w14:textId="77777777" w:rsidR="00F11C36" w:rsidRPr="007D3B48" w:rsidRDefault="00F11C36" w:rsidP="00F11C36">
      <w:pPr>
        <w:pStyle w:val="Corpsdetexte"/>
        <w:ind w:right="-1"/>
        <w:rPr>
          <w:rFonts w:ascii="Marianne" w:hAnsi="Marianne" w:cs="Arial"/>
          <w:b/>
          <w:bCs/>
          <w:sz w:val="18"/>
          <w:szCs w:val="18"/>
        </w:rPr>
      </w:pPr>
      <w:r w:rsidRPr="007D3B48">
        <w:rPr>
          <w:rFonts w:ascii="Marianne" w:hAnsi="Marianne" w:cs="Arial"/>
          <w:bCs/>
          <w:i/>
          <w:iCs/>
          <w:sz w:val="18"/>
          <w:szCs w:val="18"/>
        </w:rPr>
        <w:t>(Les membres du groupement conjoint indiquent dans le tableau ci-dessous la répartition des prestations que chacun d’entre eux s’engage à réaliser.)</w:t>
      </w:r>
    </w:p>
    <w:p w14:paraId="72CEB20E" w14:textId="77777777" w:rsidR="00F11C36" w:rsidRPr="00A22C5D" w:rsidRDefault="00F11C36" w:rsidP="00F11C36">
      <w:pPr>
        <w:jc w:val="both"/>
        <w:rPr>
          <w:rFonts w:ascii="Marianne" w:hAnsi="Marianne" w:cs="Arial"/>
          <w:sz w:val="18"/>
          <w:szCs w:val="18"/>
        </w:rPr>
      </w:pPr>
    </w:p>
    <w:p w14:paraId="5CDDEA03" w14:textId="513D9979" w:rsidR="00F11C36" w:rsidRDefault="00F11C36" w:rsidP="00F05C26">
      <w:pPr>
        <w:jc w:val="both"/>
        <w:rPr>
          <w:rFonts w:ascii="Calibri" w:hAnsi="Calibri" w:cs="Arial"/>
        </w:rPr>
      </w:pPr>
    </w:p>
    <w:p w14:paraId="60BCFACC" w14:textId="77777777" w:rsidR="00F05C26" w:rsidRDefault="00F05C26" w:rsidP="00F05C26">
      <w:pPr>
        <w:jc w:val="both"/>
        <w:rPr>
          <w:rFonts w:ascii="Calibri" w:hAnsi="Calibri" w:cs="Arial"/>
        </w:rPr>
      </w:pPr>
    </w:p>
    <w:tbl>
      <w:tblPr>
        <w:tblW w:w="10292" w:type="dxa"/>
        <w:tblCellMar>
          <w:left w:w="70" w:type="dxa"/>
          <w:right w:w="70" w:type="dxa"/>
        </w:tblCellMar>
        <w:tblLook w:val="04A0" w:firstRow="1" w:lastRow="0" w:firstColumn="1" w:lastColumn="0" w:noHBand="0" w:noVBand="1"/>
      </w:tblPr>
      <w:tblGrid>
        <w:gridCol w:w="3672"/>
        <w:gridCol w:w="2156"/>
        <w:gridCol w:w="2107"/>
        <w:gridCol w:w="2357"/>
      </w:tblGrid>
      <w:tr w:rsidR="00F11C36" w:rsidRPr="00F11C36" w14:paraId="3C7BFA87" w14:textId="77777777" w:rsidTr="00D11047">
        <w:trPr>
          <w:trHeight w:val="654"/>
        </w:trPr>
        <w:tc>
          <w:tcPr>
            <w:tcW w:w="3672" w:type="dxa"/>
            <w:vMerge w:val="restart"/>
            <w:tcBorders>
              <w:top w:val="single" w:sz="8" w:space="0" w:color="auto"/>
              <w:left w:val="nil"/>
              <w:bottom w:val="single" w:sz="8" w:space="0" w:color="000000"/>
              <w:right w:val="single" w:sz="4" w:space="0" w:color="auto"/>
            </w:tcBorders>
            <w:vAlign w:val="center"/>
            <w:hideMark/>
          </w:tcPr>
          <w:p w14:paraId="785A1A15" w14:textId="77777777" w:rsidR="00F11C36" w:rsidRPr="00F11C36" w:rsidRDefault="00F11C36" w:rsidP="00F11C36">
            <w:pPr>
              <w:suppressAutoHyphens w:val="0"/>
              <w:jc w:val="center"/>
              <w:rPr>
                <w:rFonts w:ascii="Arial" w:hAnsi="Arial" w:cs="Arial"/>
                <w:sz w:val="20"/>
                <w:szCs w:val="20"/>
                <w:lang w:eastAsia="fr-FR"/>
              </w:rPr>
            </w:pPr>
            <w:r w:rsidRPr="00F11C36">
              <w:rPr>
                <w:rFonts w:ascii="Arial" w:hAnsi="Arial" w:cs="Arial"/>
                <w:sz w:val="20"/>
                <w:szCs w:val="20"/>
                <w:lang w:eastAsia="fr-FR"/>
              </w:rPr>
              <w:t> </w:t>
            </w:r>
          </w:p>
        </w:tc>
        <w:tc>
          <w:tcPr>
            <w:tcW w:w="6620" w:type="dxa"/>
            <w:gridSpan w:val="3"/>
            <w:tcBorders>
              <w:top w:val="single" w:sz="8" w:space="0" w:color="auto"/>
              <w:left w:val="nil"/>
              <w:bottom w:val="single" w:sz="4" w:space="0" w:color="auto"/>
              <w:right w:val="single" w:sz="8" w:space="0" w:color="000000"/>
            </w:tcBorders>
            <w:vAlign w:val="center"/>
            <w:hideMark/>
          </w:tcPr>
          <w:p w14:paraId="33A783E7"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Répartition</w:t>
            </w:r>
          </w:p>
        </w:tc>
      </w:tr>
      <w:tr w:rsidR="00F11C36" w:rsidRPr="00F11C36" w14:paraId="5353EFC2" w14:textId="77777777" w:rsidTr="00D11047">
        <w:trPr>
          <w:trHeight w:val="1064"/>
        </w:trPr>
        <w:tc>
          <w:tcPr>
            <w:tcW w:w="3672" w:type="dxa"/>
            <w:vMerge/>
            <w:tcBorders>
              <w:top w:val="single" w:sz="8" w:space="0" w:color="auto"/>
              <w:left w:val="nil"/>
              <w:bottom w:val="single" w:sz="8" w:space="0" w:color="000000"/>
              <w:right w:val="single" w:sz="4" w:space="0" w:color="auto"/>
            </w:tcBorders>
            <w:vAlign w:val="center"/>
            <w:hideMark/>
          </w:tcPr>
          <w:p w14:paraId="7B46DD10" w14:textId="77777777" w:rsidR="00F11C36" w:rsidRPr="00F11C36" w:rsidRDefault="00F11C36" w:rsidP="00F11C36">
            <w:pPr>
              <w:suppressAutoHyphens w:val="0"/>
              <w:rPr>
                <w:rFonts w:ascii="Arial" w:hAnsi="Arial" w:cs="Arial"/>
                <w:sz w:val="20"/>
                <w:szCs w:val="20"/>
                <w:lang w:eastAsia="fr-FR"/>
              </w:rPr>
            </w:pPr>
          </w:p>
        </w:tc>
        <w:tc>
          <w:tcPr>
            <w:tcW w:w="2156" w:type="dxa"/>
            <w:tcBorders>
              <w:top w:val="nil"/>
              <w:left w:val="nil"/>
              <w:bottom w:val="single" w:sz="8" w:space="0" w:color="auto"/>
              <w:right w:val="single" w:sz="4" w:space="0" w:color="auto"/>
            </w:tcBorders>
            <w:vAlign w:val="center"/>
            <w:hideMark/>
          </w:tcPr>
          <w:p w14:paraId="689BAEB7"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Mandataire</w:t>
            </w:r>
            <w:r w:rsidRPr="00F11C36">
              <w:rPr>
                <w:rFonts w:ascii="Verdana" w:hAnsi="Verdana" w:cs="Arial"/>
                <w:sz w:val="20"/>
                <w:szCs w:val="20"/>
                <w:lang w:eastAsia="fr-FR"/>
              </w:rPr>
              <w:br/>
              <w:t>Contractant 1</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w:t>
            </w:r>
            <w:proofErr w:type="spellEnd"/>
          </w:p>
        </w:tc>
        <w:tc>
          <w:tcPr>
            <w:tcW w:w="2107" w:type="dxa"/>
            <w:tcBorders>
              <w:top w:val="nil"/>
              <w:left w:val="nil"/>
              <w:bottom w:val="single" w:sz="8" w:space="0" w:color="auto"/>
              <w:right w:val="single" w:sz="4" w:space="0" w:color="auto"/>
            </w:tcBorders>
            <w:vAlign w:val="center"/>
            <w:hideMark/>
          </w:tcPr>
          <w:p w14:paraId="378A7EB8"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2</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xxxxxxxxxx</w:t>
            </w:r>
            <w:proofErr w:type="spellEnd"/>
          </w:p>
        </w:tc>
        <w:tc>
          <w:tcPr>
            <w:tcW w:w="2356" w:type="dxa"/>
            <w:tcBorders>
              <w:top w:val="nil"/>
              <w:left w:val="nil"/>
              <w:bottom w:val="single" w:sz="8" w:space="0" w:color="auto"/>
              <w:right w:val="single" w:sz="8" w:space="0" w:color="auto"/>
            </w:tcBorders>
            <w:vAlign w:val="center"/>
            <w:hideMark/>
          </w:tcPr>
          <w:p w14:paraId="572C2352"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3</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xxxxxxxxxxxx</w:t>
            </w:r>
            <w:proofErr w:type="spellEnd"/>
          </w:p>
        </w:tc>
      </w:tr>
      <w:tr w:rsidR="00F11C36" w:rsidRPr="00F11C36" w14:paraId="519F4BAC" w14:textId="77777777" w:rsidTr="00D11047">
        <w:trPr>
          <w:trHeight w:val="501"/>
        </w:trPr>
        <w:tc>
          <w:tcPr>
            <w:tcW w:w="3672" w:type="dxa"/>
            <w:tcBorders>
              <w:top w:val="nil"/>
              <w:left w:val="nil"/>
              <w:bottom w:val="single" w:sz="4" w:space="0" w:color="auto"/>
              <w:right w:val="single" w:sz="4" w:space="0" w:color="auto"/>
            </w:tcBorders>
            <w:shd w:val="clear" w:color="000000" w:fill="C0C0C0"/>
            <w:noWrap/>
            <w:vAlign w:val="center"/>
            <w:hideMark/>
          </w:tcPr>
          <w:p w14:paraId="5621BFB0" w14:textId="77777777" w:rsidR="00F11C36" w:rsidRPr="00F11C36" w:rsidRDefault="00F11C36" w:rsidP="00F11C36">
            <w:pPr>
              <w:suppressAutoHyphens w:val="0"/>
              <w:jc w:val="center"/>
              <w:rPr>
                <w:rFonts w:ascii="Verdana" w:hAnsi="Verdana" w:cs="Arial"/>
                <w:b/>
                <w:bCs/>
                <w:sz w:val="28"/>
                <w:szCs w:val="28"/>
                <w:lang w:eastAsia="fr-FR"/>
              </w:rPr>
            </w:pPr>
            <w:r w:rsidRPr="00F11C36">
              <w:rPr>
                <w:rFonts w:ascii="Verdana" w:hAnsi="Verdana" w:cs="Arial"/>
                <w:b/>
                <w:bCs/>
                <w:sz w:val="28"/>
                <w:szCs w:val="28"/>
                <w:lang w:eastAsia="fr-FR"/>
              </w:rPr>
              <w:t> </w:t>
            </w:r>
          </w:p>
        </w:tc>
        <w:tc>
          <w:tcPr>
            <w:tcW w:w="2156" w:type="dxa"/>
            <w:tcBorders>
              <w:top w:val="nil"/>
              <w:left w:val="nil"/>
              <w:bottom w:val="single" w:sz="4" w:space="0" w:color="auto"/>
              <w:right w:val="nil"/>
            </w:tcBorders>
            <w:shd w:val="clear" w:color="000000" w:fill="C0C0C0"/>
            <w:noWrap/>
            <w:vAlign w:val="center"/>
            <w:hideMark/>
          </w:tcPr>
          <w:p w14:paraId="67C3B773"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107" w:type="dxa"/>
            <w:tcBorders>
              <w:top w:val="nil"/>
              <w:left w:val="nil"/>
              <w:bottom w:val="single" w:sz="4" w:space="0" w:color="auto"/>
              <w:right w:val="single" w:sz="4" w:space="0" w:color="auto"/>
            </w:tcBorders>
            <w:shd w:val="clear" w:color="000000" w:fill="C0C0C0"/>
            <w:noWrap/>
            <w:vAlign w:val="center"/>
            <w:hideMark/>
          </w:tcPr>
          <w:p w14:paraId="5A61A1EC"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356" w:type="dxa"/>
            <w:tcBorders>
              <w:top w:val="nil"/>
              <w:left w:val="nil"/>
              <w:bottom w:val="single" w:sz="4" w:space="0" w:color="auto"/>
              <w:right w:val="single" w:sz="8" w:space="0" w:color="auto"/>
            </w:tcBorders>
            <w:shd w:val="clear" w:color="000000" w:fill="C0C0C0"/>
            <w:noWrap/>
            <w:vAlign w:val="center"/>
            <w:hideMark/>
          </w:tcPr>
          <w:p w14:paraId="6E8DD132"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r>
      <w:tr w:rsidR="00F11C36" w:rsidRPr="00F11C36" w14:paraId="37B6D59B" w14:textId="77777777" w:rsidTr="00D11047">
        <w:trPr>
          <w:trHeight w:val="988"/>
        </w:trPr>
        <w:tc>
          <w:tcPr>
            <w:tcW w:w="3672" w:type="dxa"/>
            <w:tcBorders>
              <w:top w:val="nil"/>
              <w:left w:val="single" w:sz="4" w:space="0" w:color="auto"/>
              <w:bottom w:val="nil"/>
              <w:right w:val="single" w:sz="4" w:space="0" w:color="auto"/>
            </w:tcBorders>
            <w:shd w:val="clear" w:color="000000" w:fill="C0C0C0"/>
            <w:noWrap/>
            <w:vAlign w:val="center"/>
            <w:hideMark/>
          </w:tcPr>
          <w:p w14:paraId="6726DD86"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w:t>
            </w:r>
          </w:p>
        </w:tc>
        <w:tc>
          <w:tcPr>
            <w:tcW w:w="2156" w:type="dxa"/>
            <w:tcBorders>
              <w:top w:val="nil"/>
              <w:left w:val="nil"/>
              <w:bottom w:val="single" w:sz="4" w:space="0" w:color="auto"/>
              <w:right w:val="single" w:sz="4" w:space="0" w:color="auto"/>
            </w:tcBorders>
            <w:shd w:val="clear" w:color="000000" w:fill="C0C0C0"/>
            <w:noWrap/>
            <w:vAlign w:val="center"/>
            <w:hideMark/>
          </w:tcPr>
          <w:p w14:paraId="590D47ED"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107" w:type="dxa"/>
            <w:tcBorders>
              <w:top w:val="nil"/>
              <w:left w:val="nil"/>
              <w:bottom w:val="single" w:sz="4" w:space="0" w:color="auto"/>
              <w:right w:val="single" w:sz="4" w:space="0" w:color="auto"/>
            </w:tcBorders>
            <w:shd w:val="clear" w:color="000000" w:fill="C0C0C0"/>
            <w:noWrap/>
            <w:vAlign w:val="center"/>
            <w:hideMark/>
          </w:tcPr>
          <w:p w14:paraId="6D8D3EA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356" w:type="dxa"/>
            <w:tcBorders>
              <w:top w:val="nil"/>
              <w:left w:val="nil"/>
              <w:bottom w:val="single" w:sz="4" w:space="0" w:color="auto"/>
              <w:right w:val="single" w:sz="8" w:space="0" w:color="auto"/>
            </w:tcBorders>
            <w:shd w:val="clear" w:color="000000" w:fill="C0C0C0"/>
            <w:noWrap/>
            <w:vAlign w:val="center"/>
            <w:hideMark/>
          </w:tcPr>
          <w:p w14:paraId="5EA9EB5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r>
      <w:tr w:rsidR="00F11C36" w:rsidRPr="00F11C36" w14:paraId="4431C68E" w14:textId="77777777" w:rsidTr="00D11047">
        <w:trPr>
          <w:trHeight w:val="319"/>
        </w:trPr>
        <w:tc>
          <w:tcPr>
            <w:tcW w:w="3672" w:type="dxa"/>
            <w:tcBorders>
              <w:top w:val="nil"/>
              <w:left w:val="single" w:sz="4" w:space="0" w:color="auto"/>
              <w:bottom w:val="nil"/>
              <w:right w:val="single" w:sz="4" w:space="0" w:color="auto"/>
            </w:tcBorders>
            <w:noWrap/>
            <w:vAlign w:val="center"/>
            <w:hideMark/>
          </w:tcPr>
          <w:p w14:paraId="05CD3EA5" w14:textId="77777777" w:rsidR="00F11C36" w:rsidRDefault="00F11C36" w:rsidP="00F11C36">
            <w:pPr>
              <w:suppressAutoHyphens w:val="0"/>
              <w:rPr>
                <w:rFonts w:ascii="Verdana" w:hAnsi="Verdana" w:cs="Arial"/>
                <w:lang w:eastAsia="fr-FR"/>
              </w:rPr>
            </w:pPr>
            <w:r w:rsidRPr="00F11C36">
              <w:rPr>
                <w:rFonts w:ascii="Verdana" w:hAnsi="Verdana" w:cs="Arial"/>
                <w:lang w:eastAsia="fr-FR"/>
              </w:rPr>
              <w:t>Prime assurance</w:t>
            </w:r>
            <w:r>
              <w:rPr>
                <w:rFonts w:ascii="Verdana" w:hAnsi="Verdana" w:cs="Arial"/>
                <w:lang w:eastAsia="fr-FR"/>
              </w:rPr>
              <w:t xml:space="preserve"> TF </w:t>
            </w:r>
            <w:r w:rsidR="00BE6A4D">
              <w:rPr>
                <w:rFonts w:ascii="Verdana" w:hAnsi="Verdana" w:cs="Arial"/>
                <w:lang w:eastAsia="fr-FR"/>
              </w:rPr>
              <w:t xml:space="preserve">offre de base </w:t>
            </w:r>
          </w:p>
          <w:p w14:paraId="7C2D6316" w14:textId="2E2FBEC8" w:rsidR="00BE6A4D" w:rsidRPr="00F11C36" w:rsidRDefault="00BE6A4D" w:rsidP="00F11C36">
            <w:pPr>
              <w:suppressAutoHyphens w:val="0"/>
              <w:rPr>
                <w:rFonts w:ascii="Verdana" w:hAnsi="Verdana" w:cs="Arial"/>
                <w:lang w:eastAsia="fr-FR"/>
              </w:rPr>
            </w:pPr>
            <w:r>
              <w:rPr>
                <w:rFonts w:ascii="Verdana" w:hAnsi="Verdana" w:cs="Arial"/>
                <w:lang w:eastAsia="fr-FR"/>
              </w:rPr>
              <w:t>Prime assurance TF Offre de base +PSE</w:t>
            </w:r>
          </w:p>
        </w:tc>
        <w:tc>
          <w:tcPr>
            <w:tcW w:w="2156" w:type="dxa"/>
            <w:tcBorders>
              <w:top w:val="nil"/>
              <w:left w:val="nil"/>
              <w:bottom w:val="nil"/>
              <w:right w:val="single" w:sz="4" w:space="0" w:color="auto"/>
            </w:tcBorders>
            <w:noWrap/>
            <w:vAlign w:val="center"/>
            <w:hideMark/>
          </w:tcPr>
          <w:p w14:paraId="743F43A4"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c>
          <w:tcPr>
            <w:tcW w:w="2107" w:type="dxa"/>
            <w:tcBorders>
              <w:top w:val="nil"/>
              <w:left w:val="nil"/>
              <w:bottom w:val="nil"/>
              <w:right w:val="single" w:sz="4" w:space="0" w:color="auto"/>
            </w:tcBorders>
            <w:noWrap/>
            <w:vAlign w:val="center"/>
            <w:hideMark/>
          </w:tcPr>
          <w:p w14:paraId="3A12E623"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c>
          <w:tcPr>
            <w:tcW w:w="2356" w:type="dxa"/>
            <w:tcBorders>
              <w:top w:val="nil"/>
              <w:left w:val="nil"/>
              <w:bottom w:val="nil"/>
              <w:right w:val="single" w:sz="8" w:space="0" w:color="auto"/>
            </w:tcBorders>
            <w:noWrap/>
            <w:vAlign w:val="center"/>
            <w:hideMark/>
          </w:tcPr>
          <w:p w14:paraId="0213946D"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r>
      <w:tr w:rsidR="00F11C36" w:rsidRPr="002752F8" w14:paraId="21BE34FC" w14:textId="77777777" w:rsidTr="00D11047">
        <w:trPr>
          <w:trHeight w:val="319"/>
        </w:trPr>
        <w:tc>
          <w:tcPr>
            <w:tcW w:w="3672" w:type="dxa"/>
            <w:tcBorders>
              <w:top w:val="nil"/>
              <w:left w:val="single" w:sz="4" w:space="0" w:color="auto"/>
              <w:bottom w:val="nil"/>
              <w:right w:val="single" w:sz="4" w:space="0" w:color="auto"/>
            </w:tcBorders>
            <w:noWrap/>
            <w:vAlign w:val="center"/>
            <w:hideMark/>
          </w:tcPr>
          <w:p w14:paraId="64508AFF" w14:textId="77777777" w:rsidR="00F11C36" w:rsidRPr="00B659F2" w:rsidRDefault="00F11C36" w:rsidP="00F11C36">
            <w:pPr>
              <w:suppressAutoHyphens w:val="0"/>
              <w:rPr>
                <w:rFonts w:ascii="Verdana" w:hAnsi="Verdana" w:cs="Arial"/>
                <w:lang w:val="it-IT" w:eastAsia="fr-FR"/>
              </w:rPr>
            </w:pPr>
          </w:p>
          <w:p w14:paraId="695A9532" w14:textId="6AD35ACD" w:rsidR="00F11C36" w:rsidRDefault="00F11C36" w:rsidP="00F11C36">
            <w:pPr>
              <w:suppressAutoHyphens w:val="0"/>
              <w:rPr>
                <w:rFonts w:ascii="Verdana" w:hAnsi="Verdana" w:cs="Arial"/>
                <w:lang w:val="it-IT" w:eastAsia="fr-FR"/>
              </w:rPr>
            </w:pPr>
            <w:r w:rsidRPr="00B659F2">
              <w:rPr>
                <w:rFonts w:ascii="Verdana" w:hAnsi="Verdana" w:cs="Arial"/>
                <w:lang w:val="it-IT" w:eastAsia="fr-FR"/>
              </w:rPr>
              <w:t xml:space="preserve">Prime assurance TO 1 </w:t>
            </w:r>
            <w:r w:rsidR="00BE6A4D">
              <w:rPr>
                <w:rFonts w:ascii="Verdana" w:hAnsi="Verdana" w:cs="Arial"/>
                <w:lang w:val="it-IT" w:eastAsia="fr-FR"/>
              </w:rPr>
              <w:t xml:space="preserve">Offre de base </w:t>
            </w:r>
          </w:p>
          <w:p w14:paraId="21117056" w14:textId="1949DD4F" w:rsidR="00BE6A4D" w:rsidRDefault="00BE6A4D" w:rsidP="00F11C36">
            <w:pPr>
              <w:suppressAutoHyphens w:val="0"/>
              <w:rPr>
                <w:rFonts w:ascii="Verdana" w:hAnsi="Verdana" w:cs="Arial"/>
                <w:lang w:val="it-IT" w:eastAsia="fr-FR"/>
              </w:rPr>
            </w:pPr>
            <w:r>
              <w:rPr>
                <w:rFonts w:ascii="Verdana" w:hAnsi="Verdana" w:cs="Arial"/>
                <w:lang w:val="it-IT" w:eastAsia="fr-FR"/>
              </w:rPr>
              <w:t xml:space="preserve">Prime assurance TO 1 Offre de base +PSE </w:t>
            </w:r>
          </w:p>
          <w:p w14:paraId="10EF3613" w14:textId="77777777" w:rsidR="00F11C36" w:rsidRPr="00B659F2" w:rsidRDefault="00F11C36" w:rsidP="00F11C36">
            <w:pPr>
              <w:suppressAutoHyphens w:val="0"/>
              <w:rPr>
                <w:rFonts w:ascii="Verdana" w:hAnsi="Verdana" w:cs="Arial"/>
                <w:lang w:val="it-IT" w:eastAsia="fr-FR"/>
              </w:rPr>
            </w:pPr>
          </w:p>
          <w:p w14:paraId="449B0ED4" w14:textId="2A6AF640" w:rsidR="00F11C36" w:rsidRPr="00B659F2" w:rsidRDefault="00F11C36" w:rsidP="00344694">
            <w:pPr>
              <w:suppressAutoHyphens w:val="0"/>
              <w:rPr>
                <w:rFonts w:ascii="Verdana" w:hAnsi="Verdana" w:cs="Arial"/>
                <w:lang w:val="it-IT" w:eastAsia="fr-FR"/>
              </w:rPr>
            </w:pPr>
          </w:p>
        </w:tc>
        <w:tc>
          <w:tcPr>
            <w:tcW w:w="2156" w:type="dxa"/>
            <w:tcBorders>
              <w:top w:val="nil"/>
              <w:left w:val="nil"/>
              <w:bottom w:val="nil"/>
              <w:right w:val="single" w:sz="4" w:space="0" w:color="auto"/>
            </w:tcBorders>
            <w:noWrap/>
            <w:vAlign w:val="center"/>
            <w:hideMark/>
          </w:tcPr>
          <w:p w14:paraId="0B94B250"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107" w:type="dxa"/>
            <w:tcBorders>
              <w:top w:val="nil"/>
              <w:left w:val="nil"/>
              <w:bottom w:val="nil"/>
              <w:right w:val="single" w:sz="4" w:space="0" w:color="auto"/>
            </w:tcBorders>
            <w:noWrap/>
            <w:vAlign w:val="center"/>
            <w:hideMark/>
          </w:tcPr>
          <w:p w14:paraId="62894BA0"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356" w:type="dxa"/>
            <w:tcBorders>
              <w:top w:val="nil"/>
              <w:left w:val="nil"/>
              <w:bottom w:val="nil"/>
              <w:right w:val="single" w:sz="8" w:space="0" w:color="auto"/>
            </w:tcBorders>
            <w:noWrap/>
            <w:vAlign w:val="center"/>
            <w:hideMark/>
          </w:tcPr>
          <w:p w14:paraId="48272B8A"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r>
      <w:tr w:rsidR="00F11C36" w:rsidRPr="002752F8" w14:paraId="57F5C507" w14:textId="77777777" w:rsidTr="00D11047">
        <w:trPr>
          <w:trHeight w:val="319"/>
        </w:trPr>
        <w:tc>
          <w:tcPr>
            <w:tcW w:w="3672" w:type="dxa"/>
            <w:tcBorders>
              <w:top w:val="nil"/>
              <w:left w:val="single" w:sz="4" w:space="0" w:color="auto"/>
              <w:bottom w:val="nil"/>
              <w:right w:val="single" w:sz="4" w:space="0" w:color="auto"/>
            </w:tcBorders>
            <w:noWrap/>
            <w:vAlign w:val="center"/>
            <w:hideMark/>
          </w:tcPr>
          <w:p w14:paraId="190377F3" w14:textId="77777777" w:rsidR="00F11C36" w:rsidRPr="00B659F2" w:rsidRDefault="00F11C36" w:rsidP="00F11C36">
            <w:pPr>
              <w:suppressAutoHyphens w:val="0"/>
              <w:rPr>
                <w:rFonts w:ascii="Verdana" w:hAnsi="Verdana" w:cs="Arial"/>
                <w:lang w:val="it-IT" w:eastAsia="fr-FR"/>
              </w:rPr>
            </w:pPr>
            <w:r w:rsidRPr="00B659F2">
              <w:rPr>
                <w:rFonts w:ascii="Verdana" w:hAnsi="Verdana" w:cs="Arial"/>
                <w:lang w:val="it-IT" w:eastAsia="fr-FR"/>
              </w:rPr>
              <w:t> </w:t>
            </w:r>
          </w:p>
        </w:tc>
        <w:tc>
          <w:tcPr>
            <w:tcW w:w="2156" w:type="dxa"/>
            <w:tcBorders>
              <w:top w:val="nil"/>
              <w:left w:val="nil"/>
              <w:bottom w:val="nil"/>
              <w:right w:val="single" w:sz="4" w:space="0" w:color="auto"/>
            </w:tcBorders>
            <w:noWrap/>
            <w:vAlign w:val="center"/>
            <w:hideMark/>
          </w:tcPr>
          <w:p w14:paraId="351D54EF"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107" w:type="dxa"/>
            <w:tcBorders>
              <w:top w:val="nil"/>
              <w:left w:val="nil"/>
              <w:bottom w:val="nil"/>
              <w:right w:val="single" w:sz="4" w:space="0" w:color="auto"/>
            </w:tcBorders>
            <w:noWrap/>
            <w:vAlign w:val="center"/>
            <w:hideMark/>
          </w:tcPr>
          <w:p w14:paraId="41501C62"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356" w:type="dxa"/>
            <w:tcBorders>
              <w:top w:val="nil"/>
              <w:left w:val="nil"/>
              <w:bottom w:val="nil"/>
              <w:right w:val="single" w:sz="8" w:space="0" w:color="auto"/>
            </w:tcBorders>
            <w:noWrap/>
            <w:vAlign w:val="center"/>
            <w:hideMark/>
          </w:tcPr>
          <w:p w14:paraId="395DA0FC"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r>
      <w:tr w:rsidR="00F11C36" w:rsidRPr="002752F8" w14:paraId="77FF65DA" w14:textId="77777777" w:rsidTr="00D11047">
        <w:trPr>
          <w:trHeight w:val="319"/>
        </w:trPr>
        <w:tc>
          <w:tcPr>
            <w:tcW w:w="3672" w:type="dxa"/>
            <w:tcBorders>
              <w:top w:val="nil"/>
              <w:left w:val="single" w:sz="4" w:space="0" w:color="auto"/>
              <w:bottom w:val="nil"/>
              <w:right w:val="single" w:sz="4" w:space="0" w:color="auto"/>
            </w:tcBorders>
            <w:noWrap/>
            <w:vAlign w:val="center"/>
            <w:hideMark/>
          </w:tcPr>
          <w:p w14:paraId="0A948373" w14:textId="77777777" w:rsidR="00F11C36" w:rsidRPr="00B659F2" w:rsidRDefault="00F11C36" w:rsidP="00F11C36">
            <w:pPr>
              <w:suppressAutoHyphens w:val="0"/>
              <w:rPr>
                <w:rFonts w:ascii="Verdana" w:hAnsi="Verdana" w:cs="Arial"/>
                <w:lang w:val="it-IT" w:eastAsia="fr-FR"/>
              </w:rPr>
            </w:pPr>
            <w:r w:rsidRPr="00B659F2">
              <w:rPr>
                <w:rFonts w:ascii="Verdana" w:hAnsi="Verdana" w:cs="Arial"/>
                <w:lang w:val="it-IT" w:eastAsia="fr-FR"/>
              </w:rPr>
              <w:t> </w:t>
            </w:r>
          </w:p>
        </w:tc>
        <w:tc>
          <w:tcPr>
            <w:tcW w:w="2156" w:type="dxa"/>
            <w:tcBorders>
              <w:top w:val="nil"/>
              <w:left w:val="nil"/>
              <w:bottom w:val="single" w:sz="8" w:space="0" w:color="auto"/>
              <w:right w:val="single" w:sz="4" w:space="0" w:color="auto"/>
            </w:tcBorders>
            <w:noWrap/>
            <w:vAlign w:val="center"/>
            <w:hideMark/>
          </w:tcPr>
          <w:p w14:paraId="7E838773"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107" w:type="dxa"/>
            <w:tcBorders>
              <w:top w:val="nil"/>
              <w:left w:val="nil"/>
              <w:bottom w:val="single" w:sz="8" w:space="0" w:color="auto"/>
              <w:right w:val="single" w:sz="4" w:space="0" w:color="auto"/>
            </w:tcBorders>
            <w:noWrap/>
            <w:vAlign w:val="center"/>
            <w:hideMark/>
          </w:tcPr>
          <w:p w14:paraId="16F03B38"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c>
          <w:tcPr>
            <w:tcW w:w="2356" w:type="dxa"/>
            <w:tcBorders>
              <w:top w:val="nil"/>
              <w:left w:val="nil"/>
              <w:bottom w:val="single" w:sz="8" w:space="0" w:color="auto"/>
              <w:right w:val="single" w:sz="8" w:space="0" w:color="auto"/>
            </w:tcBorders>
            <w:noWrap/>
            <w:vAlign w:val="center"/>
            <w:hideMark/>
          </w:tcPr>
          <w:p w14:paraId="191C9150" w14:textId="77777777" w:rsidR="00F11C36" w:rsidRPr="00B659F2" w:rsidRDefault="00F11C36" w:rsidP="00F11C36">
            <w:pPr>
              <w:suppressAutoHyphens w:val="0"/>
              <w:rPr>
                <w:rFonts w:ascii="Verdana" w:hAnsi="Verdana" w:cs="Arial"/>
                <w:sz w:val="20"/>
                <w:szCs w:val="20"/>
                <w:lang w:val="it-IT" w:eastAsia="fr-FR"/>
              </w:rPr>
            </w:pPr>
            <w:r w:rsidRPr="00B659F2">
              <w:rPr>
                <w:rFonts w:ascii="Verdana" w:hAnsi="Verdana" w:cs="Arial"/>
                <w:sz w:val="20"/>
                <w:szCs w:val="20"/>
                <w:lang w:val="it-IT" w:eastAsia="fr-FR"/>
              </w:rPr>
              <w:t> </w:t>
            </w:r>
          </w:p>
        </w:tc>
      </w:tr>
      <w:tr w:rsidR="00F11C36" w:rsidRPr="00F11C36" w14:paraId="02E63896" w14:textId="77777777" w:rsidTr="00D11047">
        <w:trPr>
          <w:trHeight w:val="319"/>
        </w:trPr>
        <w:tc>
          <w:tcPr>
            <w:tcW w:w="3672" w:type="dxa"/>
            <w:tcBorders>
              <w:top w:val="single" w:sz="8" w:space="0" w:color="auto"/>
              <w:left w:val="nil"/>
              <w:bottom w:val="single" w:sz="8" w:space="0" w:color="auto"/>
              <w:right w:val="single" w:sz="4" w:space="0" w:color="auto"/>
            </w:tcBorders>
            <w:shd w:val="clear" w:color="000000" w:fill="C0C0C0"/>
            <w:vAlign w:val="center"/>
            <w:hideMark/>
          </w:tcPr>
          <w:p w14:paraId="1BF35A74" w14:textId="163A18AD" w:rsidR="00F11C36" w:rsidRPr="00F11C36" w:rsidRDefault="00F11C36" w:rsidP="00F11C36">
            <w:pPr>
              <w:suppressAutoHyphens w:val="0"/>
              <w:jc w:val="right"/>
              <w:rPr>
                <w:rFonts w:ascii="Verdana" w:hAnsi="Verdana" w:cs="Arial"/>
                <w:b/>
                <w:bCs/>
                <w:sz w:val="28"/>
                <w:szCs w:val="28"/>
                <w:lang w:eastAsia="fr-FR"/>
              </w:rPr>
            </w:pPr>
            <w:r>
              <w:rPr>
                <w:rFonts w:ascii="Verdana" w:hAnsi="Verdana" w:cs="Arial"/>
                <w:b/>
                <w:bCs/>
                <w:sz w:val="28"/>
                <w:szCs w:val="28"/>
                <w:lang w:eastAsia="fr-FR"/>
              </w:rPr>
              <w:t xml:space="preserve">Total </w:t>
            </w:r>
            <w:r w:rsidRPr="00F11C36">
              <w:rPr>
                <w:rFonts w:ascii="Verdana" w:hAnsi="Verdana" w:cs="Arial"/>
                <w:b/>
                <w:bCs/>
                <w:sz w:val="28"/>
                <w:szCs w:val="28"/>
                <w:lang w:eastAsia="fr-FR"/>
              </w:rPr>
              <w:t> </w:t>
            </w:r>
          </w:p>
        </w:tc>
        <w:tc>
          <w:tcPr>
            <w:tcW w:w="2156" w:type="dxa"/>
            <w:tcBorders>
              <w:top w:val="nil"/>
              <w:left w:val="nil"/>
              <w:bottom w:val="single" w:sz="8" w:space="0" w:color="auto"/>
              <w:right w:val="single" w:sz="8" w:space="0" w:color="auto"/>
            </w:tcBorders>
            <w:shd w:val="clear" w:color="000000" w:fill="C0C0C0"/>
            <w:noWrap/>
            <w:vAlign w:val="center"/>
            <w:hideMark/>
          </w:tcPr>
          <w:p w14:paraId="61E1CA2A"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107" w:type="dxa"/>
            <w:tcBorders>
              <w:top w:val="nil"/>
              <w:left w:val="single" w:sz="4" w:space="0" w:color="auto"/>
              <w:bottom w:val="single" w:sz="8" w:space="0" w:color="auto"/>
              <w:right w:val="single" w:sz="8" w:space="0" w:color="auto"/>
            </w:tcBorders>
            <w:shd w:val="clear" w:color="000000" w:fill="C0C0C0"/>
            <w:noWrap/>
            <w:vAlign w:val="center"/>
            <w:hideMark/>
          </w:tcPr>
          <w:p w14:paraId="2E1585AD"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356" w:type="dxa"/>
            <w:tcBorders>
              <w:top w:val="nil"/>
              <w:left w:val="single" w:sz="4" w:space="0" w:color="auto"/>
              <w:bottom w:val="single" w:sz="8" w:space="0" w:color="auto"/>
              <w:right w:val="single" w:sz="8" w:space="0" w:color="auto"/>
            </w:tcBorders>
            <w:shd w:val="clear" w:color="000000" w:fill="C0C0C0"/>
            <w:noWrap/>
            <w:vAlign w:val="center"/>
            <w:hideMark/>
          </w:tcPr>
          <w:p w14:paraId="0AB5FE37"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r>
    </w:tbl>
    <w:p w14:paraId="5595204E" w14:textId="77777777" w:rsidR="00F05C26" w:rsidRDefault="00F05C26" w:rsidP="00F05C26">
      <w:pPr>
        <w:spacing w:line="240" w:lineRule="atLeast"/>
        <w:jc w:val="both"/>
        <w:rPr>
          <w:rFonts w:ascii="Calibri" w:hAnsi="Calibri" w:cs="Arial"/>
          <w:b/>
          <w:u w:val="single"/>
        </w:rPr>
      </w:pPr>
    </w:p>
    <w:p w14:paraId="34375143" w14:textId="5076FFB2" w:rsidR="00F05C26" w:rsidRDefault="00BE6A4D" w:rsidP="005D72E4">
      <w:pPr>
        <w:jc w:val="both"/>
        <w:rPr>
          <w:rFonts w:ascii="Calibri" w:hAnsi="Calibri" w:cs="Arial"/>
        </w:rPr>
      </w:pPr>
      <w:r>
        <w:rPr>
          <w:rFonts w:ascii="Calibri" w:hAnsi="Calibri" w:cs="Arial"/>
        </w:rPr>
        <w:tab/>
      </w:r>
    </w:p>
    <w:p w14:paraId="6AE6762A" w14:textId="78246E7B" w:rsidR="00A457B4" w:rsidRPr="00513FF3" w:rsidRDefault="00A457B4" w:rsidP="00A457B4">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Pr>
          <w:rFonts w:ascii="Calibri" w:hAnsi="Calibri" w:cs="Arial"/>
          <w:sz w:val="28"/>
          <w:szCs w:val="28"/>
        </w:rPr>
        <w:t>6</w:t>
      </w:r>
      <w:r w:rsidRPr="00513FF3">
        <w:rPr>
          <w:rFonts w:ascii="Calibri" w:hAnsi="Calibri" w:cs="Arial"/>
          <w:sz w:val="28"/>
          <w:szCs w:val="28"/>
        </w:rPr>
        <w:t xml:space="preserve"> : </w:t>
      </w:r>
      <w:r>
        <w:rPr>
          <w:rFonts w:ascii="Calibri" w:hAnsi="Calibri" w:cs="Arial"/>
          <w:sz w:val="28"/>
          <w:szCs w:val="28"/>
        </w:rPr>
        <w:t>Durée du marché</w:t>
      </w:r>
    </w:p>
    <w:p w14:paraId="6EDF133B" w14:textId="77777777" w:rsidR="00A457B4" w:rsidRDefault="00A457B4" w:rsidP="005D72E4">
      <w:pPr>
        <w:jc w:val="both"/>
        <w:rPr>
          <w:rFonts w:ascii="Calibri" w:hAnsi="Calibri" w:cs="Arial"/>
        </w:rPr>
      </w:pPr>
    </w:p>
    <w:p w14:paraId="797D496B" w14:textId="77777777" w:rsidR="002100B9" w:rsidRPr="002100B9" w:rsidRDefault="002100B9" w:rsidP="002100B9">
      <w:pPr>
        <w:jc w:val="both"/>
        <w:rPr>
          <w:rFonts w:ascii="Calibri" w:hAnsi="Calibri" w:cs="Arial"/>
        </w:rPr>
      </w:pPr>
      <w:r w:rsidRPr="002100B9">
        <w:rPr>
          <w:rFonts w:ascii="Calibri" w:hAnsi="Calibri" w:cs="Arial"/>
        </w:rPr>
        <w:t xml:space="preserve">Le marché court à compter de sa date de notification, jusqu’à l’extinction des garanties définies dans le CCTP du présent marché. </w:t>
      </w:r>
    </w:p>
    <w:p w14:paraId="56767B31" w14:textId="7B6B99EE" w:rsidR="002100B9" w:rsidRDefault="002100B9" w:rsidP="002100B9">
      <w:pPr>
        <w:jc w:val="both"/>
        <w:rPr>
          <w:rFonts w:ascii="Calibri" w:hAnsi="Calibri" w:cs="Arial"/>
        </w:rPr>
      </w:pPr>
      <w:r w:rsidRPr="002100B9">
        <w:rPr>
          <w:rFonts w:ascii="Calibri" w:hAnsi="Calibri" w:cs="Arial"/>
        </w:rPr>
        <w:t xml:space="preserve">La date prévisionnelle de début d'exécution est fixée </w:t>
      </w:r>
      <w:r w:rsidR="00210D54">
        <w:rPr>
          <w:rFonts w:ascii="Calibri" w:hAnsi="Calibri" w:cs="Arial"/>
        </w:rPr>
        <w:t xml:space="preserve">en </w:t>
      </w:r>
      <w:r w:rsidR="00CB5DE5">
        <w:rPr>
          <w:rFonts w:ascii="Calibri" w:hAnsi="Calibri" w:cs="Arial"/>
        </w:rPr>
        <w:t>janvier 2026</w:t>
      </w:r>
      <w:r w:rsidR="00210D54">
        <w:rPr>
          <w:rFonts w:ascii="Calibri" w:hAnsi="Calibri" w:cs="Arial"/>
        </w:rPr>
        <w:t>.</w:t>
      </w:r>
    </w:p>
    <w:p w14:paraId="3388FC7E" w14:textId="77777777" w:rsidR="002100B9" w:rsidRPr="002100B9" w:rsidRDefault="002100B9" w:rsidP="002100B9">
      <w:pPr>
        <w:jc w:val="both"/>
        <w:rPr>
          <w:rFonts w:ascii="Calibri" w:hAnsi="Calibri" w:cs="Arial"/>
        </w:rPr>
      </w:pPr>
    </w:p>
    <w:p w14:paraId="458B1AFB" w14:textId="5A3D7E80" w:rsidR="00344694" w:rsidRDefault="00344694" w:rsidP="00344694">
      <w:pPr>
        <w:jc w:val="both"/>
        <w:rPr>
          <w:rFonts w:ascii="Calibri" w:hAnsi="Calibri" w:cs="Arial"/>
        </w:rPr>
      </w:pPr>
      <w:r w:rsidRPr="002100B9">
        <w:rPr>
          <w:rFonts w:ascii="Calibri" w:hAnsi="Calibri" w:cs="Arial"/>
        </w:rPr>
        <w:lastRenderedPageBreak/>
        <w:t xml:space="preserve">Le délai global d’exécution des travaux tous corps d’état </w:t>
      </w:r>
      <w:r>
        <w:rPr>
          <w:rFonts w:ascii="Calibri" w:hAnsi="Calibri" w:cs="Arial"/>
        </w:rPr>
        <w:t xml:space="preserve">de la tranche </w:t>
      </w:r>
      <w:r w:rsidR="00EF3BD6">
        <w:rPr>
          <w:rFonts w:ascii="Calibri" w:hAnsi="Calibri" w:cs="Arial"/>
        </w:rPr>
        <w:t xml:space="preserve">ferme et </w:t>
      </w:r>
      <w:r>
        <w:rPr>
          <w:rFonts w:ascii="Calibri" w:hAnsi="Calibri" w:cs="Arial"/>
        </w:rPr>
        <w:t xml:space="preserve">optionnelle </w:t>
      </w:r>
      <w:r w:rsidRPr="002100B9">
        <w:rPr>
          <w:rFonts w:ascii="Calibri" w:hAnsi="Calibri" w:cs="Arial"/>
        </w:rPr>
        <w:t xml:space="preserve">est fixé à </w:t>
      </w:r>
      <w:r w:rsidR="00151D1A" w:rsidRPr="002100B9">
        <w:rPr>
          <w:rFonts w:ascii="Calibri" w:hAnsi="Calibri" w:cs="Arial"/>
        </w:rPr>
        <w:t>soixante</w:t>
      </w:r>
      <w:r w:rsidR="00151D1A">
        <w:rPr>
          <w:rFonts w:ascii="Calibri" w:hAnsi="Calibri" w:cs="Arial"/>
        </w:rPr>
        <w:t>-cinq</w:t>
      </w:r>
      <w:r w:rsidRPr="002100B9">
        <w:rPr>
          <w:rFonts w:ascii="Calibri" w:hAnsi="Calibri" w:cs="Arial"/>
        </w:rPr>
        <w:t xml:space="preserve"> (6</w:t>
      </w:r>
      <w:r w:rsidR="00953D67">
        <w:rPr>
          <w:rFonts w:ascii="Calibri" w:hAnsi="Calibri" w:cs="Arial"/>
        </w:rPr>
        <w:t>5</w:t>
      </w:r>
      <w:r w:rsidRPr="002100B9">
        <w:rPr>
          <w:rFonts w:ascii="Calibri" w:hAnsi="Calibri" w:cs="Arial"/>
        </w:rPr>
        <w:t>) mois (période de préparation incluse), à compter de la date de démarrage de la période de préparation du lot 2</w:t>
      </w:r>
      <w:r w:rsidR="00151D1A">
        <w:rPr>
          <w:rFonts w:ascii="Calibri" w:hAnsi="Calibri" w:cs="Arial"/>
        </w:rPr>
        <w:t xml:space="preserve"> de marché de travaux</w:t>
      </w:r>
      <w:r w:rsidRPr="002100B9">
        <w:rPr>
          <w:rFonts w:ascii="Calibri" w:hAnsi="Calibri" w:cs="Arial"/>
        </w:rPr>
        <w:t>, notifiée par ordre de service.</w:t>
      </w:r>
    </w:p>
    <w:p w14:paraId="4117810B" w14:textId="048566F5" w:rsidR="00344694" w:rsidRDefault="00344694" w:rsidP="002100B9">
      <w:pPr>
        <w:jc w:val="both"/>
        <w:rPr>
          <w:rFonts w:ascii="Calibri" w:hAnsi="Calibri" w:cs="Arial"/>
        </w:rPr>
      </w:pPr>
    </w:p>
    <w:p w14:paraId="585034E8" w14:textId="77777777" w:rsidR="003808A0" w:rsidRDefault="003808A0" w:rsidP="005D72E4">
      <w:pPr>
        <w:jc w:val="both"/>
        <w:rPr>
          <w:rFonts w:ascii="Calibri" w:hAnsi="Calibri" w:cs="Arial"/>
        </w:rPr>
      </w:pPr>
    </w:p>
    <w:p w14:paraId="11756178" w14:textId="524D50C4" w:rsidR="00F95ED9" w:rsidRPr="00513FF3" w:rsidRDefault="00F95ED9" w:rsidP="00F95ED9">
      <w:pPr>
        <w:pStyle w:val="Titre1"/>
        <w:spacing w:before="120" w:after="0"/>
        <w:ind w:left="431" w:hanging="431"/>
        <w:rPr>
          <w:rFonts w:ascii="Calibri" w:hAnsi="Calibri" w:cs="Arial"/>
          <w:sz w:val="28"/>
          <w:szCs w:val="28"/>
        </w:rPr>
      </w:pPr>
      <w:bookmarkStart w:id="70" w:name="_Toc453601219"/>
      <w:bookmarkStart w:id="71" w:name="_Hlk188363626"/>
      <w:r w:rsidRPr="00513FF3">
        <w:rPr>
          <w:rFonts w:ascii="Calibri" w:hAnsi="Calibri" w:cs="Arial"/>
          <w:sz w:val="28"/>
          <w:szCs w:val="28"/>
        </w:rPr>
        <w:t xml:space="preserve">Article </w:t>
      </w:r>
      <w:r w:rsidR="002100B9">
        <w:rPr>
          <w:rFonts w:ascii="Calibri" w:hAnsi="Calibri" w:cs="Arial"/>
          <w:sz w:val="28"/>
          <w:szCs w:val="28"/>
        </w:rPr>
        <w:t>7</w:t>
      </w:r>
      <w:r w:rsidRPr="00513FF3">
        <w:rPr>
          <w:rFonts w:ascii="Calibri" w:hAnsi="Calibri" w:cs="Arial"/>
          <w:sz w:val="28"/>
          <w:szCs w:val="28"/>
        </w:rPr>
        <w:t> : Co-assurance</w:t>
      </w:r>
      <w:bookmarkEnd w:id="70"/>
    </w:p>
    <w:bookmarkEnd w:id="71"/>
    <w:p w14:paraId="5F28EFE4" w14:textId="77777777" w:rsidR="00F95ED9" w:rsidRPr="002446E5" w:rsidRDefault="00F95ED9" w:rsidP="00F95ED9">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4087D99E" w14:textId="77777777" w:rsidR="00F95ED9" w:rsidRPr="00513FF3" w:rsidRDefault="00F95ED9" w:rsidP="00F95ED9">
      <w:pPr>
        <w:pStyle w:val="Normal1"/>
        <w:tabs>
          <w:tab w:val="clear" w:pos="851"/>
        </w:tabs>
        <w:rPr>
          <w:rFonts w:ascii="Calibri" w:hAnsi="Calibri" w:cs="Arial"/>
        </w:rPr>
      </w:pPr>
    </w:p>
    <w:p w14:paraId="36B4496E" w14:textId="77777777" w:rsidR="00F95ED9" w:rsidRPr="00513FF3" w:rsidRDefault="00F95ED9" w:rsidP="00F95ED9">
      <w:pPr>
        <w:pStyle w:val="Normal1"/>
        <w:numPr>
          <w:ilvl w:val="0"/>
          <w:numId w:val="3"/>
        </w:numPr>
        <w:tabs>
          <w:tab w:val="clear" w:pos="0"/>
          <w:tab w:val="clear" w:pos="851"/>
        </w:tabs>
        <w:rPr>
          <w:rFonts w:ascii="Calibri" w:hAnsi="Calibri" w:cs="Arial"/>
        </w:rPr>
      </w:pPr>
      <w:r w:rsidRPr="00513FF3">
        <w:rPr>
          <w:rFonts w:ascii="Calibri" w:hAnsi="Calibri" w:cs="Arial"/>
        </w:rPr>
        <w:t>Nom de la compagnie apéritrice :</w:t>
      </w:r>
    </w:p>
    <w:p w14:paraId="3D71E24B" w14:textId="77777777"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Pourcentage d'apérition :</w:t>
      </w:r>
    </w:p>
    <w:p w14:paraId="55032F36" w14:textId="2D80D08B"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 xml:space="preserve">Nom des </w:t>
      </w:r>
      <w:proofErr w:type="spellStart"/>
      <w:r w:rsidRPr="00513FF3">
        <w:rPr>
          <w:rFonts w:ascii="Calibri" w:hAnsi="Calibri" w:cs="Arial"/>
        </w:rPr>
        <w:t>co</w:t>
      </w:r>
      <w:proofErr w:type="spellEnd"/>
      <w:r w:rsidRPr="00513FF3">
        <w:rPr>
          <w:rFonts w:ascii="Calibri" w:hAnsi="Calibri" w:cs="Arial"/>
        </w:rPr>
        <w:t>-assureurs et pourcentage du risque placé respectivement auprès de chacun d'eux</w:t>
      </w:r>
      <w:r w:rsidR="00E435F8">
        <w:rPr>
          <w:rFonts w:ascii="Calibri" w:hAnsi="Calibri" w:cs="Arial"/>
        </w:rPr>
        <w:t xml:space="preserve"> </w:t>
      </w:r>
      <w:r w:rsidRPr="00513FF3">
        <w:rPr>
          <w:rFonts w:ascii="Calibri" w:hAnsi="Calibri" w:cs="Arial"/>
        </w:rPr>
        <w:t>:</w:t>
      </w:r>
    </w:p>
    <w:p w14:paraId="76370DE5"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391CFDE2"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28448BF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68BA336F"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4A5405B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146BEF89" w14:textId="77777777" w:rsidR="00F95ED9" w:rsidRPr="00513FF3" w:rsidRDefault="00F95ED9" w:rsidP="00F95ED9">
      <w:pPr>
        <w:pStyle w:val="Normal1"/>
        <w:tabs>
          <w:tab w:val="clear" w:pos="851"/>
        </w:tabs>
        <w:ind w:left="1069" w:firstLine="0"/>
        <w:rPr>
          <w:rFonts w:ascii="Calibri" w:hAnsi="Calibri" w:cs="Arial"/>
        </w:rPr>
      </w:pPr>
    </w:p>
    <w:p w14:paraId="0BD11B23" w14:textId="77777777" w:rsidR="00F95ED9" w:rsidRPr="00513FF3" w:rsidRDefault="00F95ED9" w:rsidP="00F95ED9">
      <w:pPr>
        <w:pStyle w:val="Normal1"/>
        <w:tabs>
          <w:tab w:val="clear" w:pos="851"/>
        </w:tabs>
        <w:ind w:firstLine="0"/>
        <w:rPr>
          <w:rFonts w:ascii="Calibri" w:hAnsi="Calibri" w:cs="Arial"/>
          <w:b/>
        </w:rPr>
      </w:pPr>
      <w:r w:rsidRPr="00513FF3">
        <w:rPr>
          <w:rFonts w:ascii="Calibri" w:hAnsi="Calibri" w:cs="Arial"/>
          <w:b/>
        </w:rPr>
        <w:t xml:space="preserve">La compagnie apéritrice et les </w:t>
      </w:r>
      <w:proofErr w:type="spellStart"/>
      <w:r w:rsidRPr="00513FF3">
        <w:rPr>
          <w:rFonts w:ascii="Calibri" w:hAnsi="Calibri" w:cs="Arial"/>
          <w:b/>
        </w:rPr>
        <w:t>co</w:t>
      </w:r>
      <w:proofErr w:type="spellEnd"/>
      <w:r w:rsidRPr="00513FF3">
        <w:rPr>
          <w:rFonts w:ascii="Calibri" w:hAnsi="Calibri" w:cs="Arial"/>
          <w:b/>
        </w:rPr>
        <w:t>-assureurs sont intégralement et définitivement engagés sur les taux de placement sus mentionnés.</w:t>
      </w:r>
    </w:p>
    <w:p w14:paraId="700AC250" w14:textId="77777777" w:rsidR="00F95ED9" w:rsidRPr="00513FF3" w:rsidRDefault="00F95ED9" w:rsidP="00F95ED9">
      <w:pPr>
        <w:pStyle w:val="Normal1"/>
        <w:ind w:firstLine="0"/>
        <w:rPr>
          <w:rFonts w:ascii="Calibri" w:hAnsi="Calibri"/>
        </w:rPr>
      </w:pPr>
    </w:p>
    <w:p w14:paraId="67CD6488" w14:textId="1F546B8B" w:rsidR="00F95ED9" w:rsidRPr="00513FF3" w:rsidRDefault="00F95ED9" w:rsidP="00F95ED9">
      <w:pPr>
        <w:pStyle w:val="Titre1"/>
        <w:spacing w:before="120" w:after="0"/>
        <w:ind w:left="431" w:hanging="431"/>
        <w:rPr>
          <w:rFonts w:ascii="Calibri" w:hAnsi="Calibri" w:cs="Arial"/>
          <w:sz w:val="28"/>
          <w:szCs w:val="28"/>
        </w:rPr>
      </w:pPr>
      <w:bookmarkStart w:id="72" w:name="_Toc453601220"/>
      <w:bookmarkStart w:id="73" w:name="_Hlk158201140"/>
      <w:r w:rsidRPr="00513FF3">
        <w:rPr>
          <w:rFonts w:ascii="Calibri" w:hAnsi="Calibri" w:cs="Arial"/>
          <w:sz w:val="28"/>
          <w:szCs w:val="28"/>
        </w:rPr>
        <w:t>Article</w:t>
      </w:r>
      <w:r w:rsidR="004B4E35" w:rsidRPr="00513FF3">
        <w:rPr>
          <w:rFonts w:ascii="Calibri" w:hAnsi="Calibri" w:cs="Arial"/>
          <w:sz w:val="28"/>
          <w:szCs w:val="28"/>
        </w:rPr>
        <w:t xml:space="preserve"> </w:t>
      </w:r>
      <w:r w:rsidR="002100B9">
        <w:rPr>
          <w:rFonts w:ascii="Calibri" w:hAnsi="Calibri" w:cs="Arial"/>
          <w:sz w:val="28"/>
          <w:szCs w:val="28"/>
        </w:rPr>
        <w:t>8</w:t>
      </w:r>
      <w:r w:rsidRPr="00513FF3">
        <w:rPr>
          <w:rFonts w:ascii="Calibri" w:hAnsi="Calibri" w:cs="Arial"/>
          <w:sz w:val="28"/>
          <w:szCs w:val="28"/>
        </w:rPr>
        <w:t> : Paiements</w:t>
      </w:r>
      <w:bookmarkEnd w:id="72"/>
    </w:p>
    <w:bookmarkEnd w:id="73"/>
    <w:p w14:paraId="2BDBA2A0" w14:textId="77777777" w:rsidR="006B30A3" w:rsidRDefault="006B30A3" w:rsidP="004B4E35">
      <w:pPr>
        <w:tabs>
          <w:tab w:val="left" w:pos="709"/>
          <w:tab w:val="right" w:leader="dot" w:pos="3686"/>
          <w:tab w:val="right" w:pos="3742"/>
        </w:tabs>
        <w:rPr>
          <w:rFonts w:ascii="Calibri" w:hAnsi="Calibri" w:cs="Arial"/>
        </w:rPr>
      </w:pPr>
    </w:p>
    <w:p w14:paraId="2C9C525F" w14:textId="33AB195E" w:rsidR="008F13C0" w:rsidRPr="008F13C0" w:rsidRDefault="002100B9" w:rsidP="008F13C0">
      <w:pPr>
        <w:spacing w:line="240" w:lineRule="atLeast"/>
        <w:ind w:firstLine="1134"/>
        <w:jc w:val="both"/>
        <w:rPr>
          <w:rFonts w:ascii="Calibri" w:hAnsi="Calibri" w:cs="Arial"/>
          <w:b/>
          <w:u w:val="single"/>
        </w:rPr>
      </w:pPr>
      <w:bookmarkStart w:id="74" w:name="_Hlk158200020"/>
      <w:r>
        <w:rPr>
          <w:rFonts w:ascii="Calibri" w:hAnsi="Calibri" w:cs="Arial"/>
          <w:b/>
          <w:u w:val="single"/>
        </w:rPr>
        <w:t>8</w:t>
      </w:r>
      <w:r w:rsidR="008F13C0" w:rsidRPr="008F13C0">
        <w:rPr>
          <w:rFonts w:ascii="Calibri" w:hAnsi="Calibri" w:cs="Arial"/>
          <w:b/>
          <w:u w:val="single"/>
        </w:rPr>
        <w:t>.1</w:t>
      </w:r>
      <w:r w:rsidR="008F13C0" w:rsidRPr="008F13C0">
        <w:rPr>
          <w:rFonts w:ascii="Calibri" w:hAnsi="Calibri" w:cs="Arial"/>
          <w:b/>
          <w:u w:val="single"/>
        </w:rPr>
        <w:tab/>
      </w:r>
      <w:r w:rsidR="008F13C0">
        <w:rPr>
          <w:rFonts w:ascii="Calibri" w:hAnsi="Calibri" w:cs="Arial"/>
          <w:b/>
          <w:u w:val="single"/>
        </w:rPr>
        <w:t xml:space="preserve"> </w:t>
      </w:r>
      <w:r w:rsidR="008F13C0" w:rsidRPr="008F13C0">
        <w:rPr>
          <w:rFonts w:ascii="Calibri" w:hAnsi="Calibri" w:cs="Arial"/>
          <w:b/>
          <w:u w:val="single"/>
        </w:rPr>
        <w:t>Paiement</w:t>
      </w:r>
    </w:p>
    <w:bookmarkEnd w:id="74"/>
    <w:p w14:paraId="14148A0C" w14:textId="77777777" w:rsidR="008F13C0" w:rsidRDefault="008F13C0" w:rsidP="004B4E35">
      <w:pPr>
        <w:tabs>
          <w:tab w:val="left" w:pos="709"/>
          <w:tab w:val="right" w:leader="dot" w:pos="3686"/>
          <w:tab w:val="right" w:pos="3742"/>
        </w:tabs>
        <w:rPr>
          <w:rFonts w:ascii="Calibri" w:hAnsi="Calibri" w:cs="Arial"/>
        </w:rPr>
      </w:pPr>
    </w:p>
    <w:p w14:paraId="29E16BFC" w14:textId="68A7A091" w:rsidR="006B30A3" w:rsidRDefault="006B30A3" w:rsidP="004B4E35">
      <w:pPr>
        <w:tabs>
          <w:tab w:val="left" w:pos="709"/>
          <w:tab w:val="right" w:leader="dot" w:pos="3686"/>
          <w:tab w:val="right" w:pos="3742"/>
        </w:tabs>
        <w:rPr>
          <w:rFonts w:ascii="Calibri" w:hAnsi="Calibri" w:cs="Arial"/>
        </w:rPr>
      </w:pPr>
      <w:r w:rsidRPr="006B30A3">
        <w:rPr>
          <w:rFonts w:ascii="Verdana" w:hAnsi="Verdana"/>
          <w:sz w:val="18"/>
          <w:szCs w:val="18"/>
        </w:rPr>
        <w:t>Les modalités de règlement des comptes du marché sont spécifiées dans le CCAP.</w:t>
      </w:r>
    </w:p>
    <w:p w14:paraId="1FE31501" w14:textId="77777777" w:rsidR="006B30A3" w:rsidRDefault="006B30A3" w:rsidP="004B4E35">
      <w:pPr>
        <w:tabs>
          <w:tab w:val="left" w:pos="709"/>
          <w:tab w:val="right" w:leader="dot" w:pos="3686"/>
          <w:tab w:val="right" w:pos="3742"/>
        </w:tabs>
        <w:rPr>
          <w:rFonts w:ascii="Calibri" w:hAnsi="Calibri" w:cs="Arial"/>
        </w:rPr>
      </w:pPr>
    </w:p>
    <w:p w14:paraId="5712E81F" w14:textId="77777777" w:rsidR="006B30A3" w:rsidRPr="006B30A3" w:rsidRDefault="006B30A3" w:rsidP="006B30A3">
      <w:pPr>
        <w:suppressAutoHyphens w:val="0"/>
        <w:spacing w:line="240" w:lineRule="atLeast"/>
        <w:jc w:val="both"/>
        <w:rPr>
          <w:rFonts w:ascii="Verdana" w:hAnsi="Verdana" w:cs="Arial"/>
          <w:sz w:val="18"/>
          <w:szCs w:val="18"/>
          <w:lang w:eastAsia="fr-FR"/>
        </w:rPr>
      </w:pPr>
      <w:r w:rsidRPr="006B30A3">
        <w:rPr>
          <w:rFonts w:ascii="Verdana" w:hAnsi="Verdana"/>
          <w:sz w:val="18"/>
          <w:szCs w:val="18"/>
        </w:rPr>
        <w:t>Le maître d'ouvrage se libérera des sommes dues au titre du présent marché en faisant porter le montant au crédit des comptes ci-après :</w:t>
      </w:r>
    </w:p>
    <w:p w14:paraId="0B5FE18E" w14:textId="77777777" w:rsidR="006B30A3" w:rsidRPr="006B30A3" w:rsidRDefault="006B30A3" w:rsidP="006B30A3">
      <w:pPr>
        <w:suppressAutoHyphens w:val="0"/>
        <w:spacing w:line="240" w:lineRule="atLeast"/>
        <w:jc w:val="both"/>
        <w:rPr>
          <w:rFonts w:ascii="Verdana" w:hAnsi="Verdana" w:cs="Arial"/>
          <w:sz w:val="18"/>
          <w:szCs w:val="18"/>
          <w:lang w:eastAsia="fr-FR"/>
        </w:rPr>
      </w:pPr>
    </w:p>
    <w:p w14:paraId="785CB476" w14:textId="77777777" w:rsidR="006B30A3" w:rsidRPr="006B30A3" w:rsidRDefault="006B30A3" w:rsidP="006B30A3">
      <w:pPr>
        <w:suppressAutoHyphens w:val="0"/>
        <w:spacing w:after="200" w:line="276" w:lineRule="auto"/>
        <w:jc w:val="both"/>
        <w:rPr>
          <w:rFonts w:ascii="Verdana" w:hAnsi="Verdana" w:cs="Arial"/>
          <w:sz w:val="18"/>
          <w:szCs w:val="18"/>
          <w:lang w:eastAsia="fr-FR"/>
        </w:rPr>
      </w:pPr>
      <w:r w:rsidRPr="006B30A3">
        <w:rPr>
          <w:rFonts w:ascii="Verdana" w:hAnsi="Verdana" w:cs="Arial"/>
          <w:b/>
          <w:sz w:val="18"/>
          <w:szCs w:val="18"/>
          <w:lang w:eastAsia="fr-FR"/>
        </w:rPr>
        <w:t xml:space="preserve">En cas de paiement sur des comptes distincts : </w:t>
      </w:r>
      <w:r w:rsidRPr="006B30A3">
        <w:rPr>
          <w:rFonts w:ascii="Verdana" w:hAnsi="Verdana" w:cs="Arial"/>
          <w:sz w:val="18"/>
          <w:szCs w:val="18"/>
          <w:lang w:eastAsia="fr-FR"/>
        </w:rPr>
        <w:t>Coordonnées bancaires de chaque membre du groupement</w:t>
      </w:r>
    </w:p>
    <w:p w14:paraId="1529C721" w14:textId="77777777" w:rsidR="004B4E35" w:rsidRDefault="004B4E35" w:rsidP="004B4E35">
      <w:pPr>
        <w:pStyle w:val="Normal1"/>
        <w:ind w:right="4818" w:firstLine="0"/>
        <w:rPr>
          <w:rFonts w:ascii="Calibri" w:hAnsi="Calibri"/>
          <w:b/>
          <w:bCs/>
          <w:i/>
          <w:iCs/>
          <w:color w:val="FF0000"/>
          <w:sz w:val="18"/>
          <w:szCs w:val="18"/>
        </w:rPr>
      </w:pPr>
      <w:r w:rsidRPr="006B30A3">
        <w:rPr>
          <w:rFonts w:ascii="Calibri" w:hAnsi="Calibri"/>
          <w:b/>
          <w:bCs/>
          <w:i/>
          <w:iCs/>
          <w:color w:val="FF0000"/>
          <w:sz w:val="18"/>
          <w:szCs w:val="18"/>
        </w:rPr>
        <w:t>A renseigner par le Candidat au moment de la remise de son offre :</w:t>
      </w:r>
    </w:p>
    <w:p w14:paraId="63E3F27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3AD89CF0" w14:textId="77777777" w:rsidR="006B30A3" w:rsidRDefault="006B30A3" w:rsidP="006B30A3">
      <w:pPr>
        <w:pStyle w:val="Normal1"/>
        <w:tabs>
          <w:tab w:val="left" w:pos="2410"/>
          <w:tab w:val="left" w:leader="dot" w:pos="9072"/>
        </w:tabs>
        <w:spacing w:after="120"/>
        <w:ind w:left="567" w:firstLine="0"/>
        <w:rPr>
          <w:rFonts w:ascii="Calibri" w:hAnsi="Calibri" w:cs="Arial"/>
          <w:b/>
        </w:rPr>
      </w:pPr>
      <w:r w:rsidRPr="006B30A3">
        <w:rPr>
          <w:rFonts w:ascii="Calibri" w:hAnsi="Calibri" w:cs="Arial"/>
          <w:b/>
        </w:rPr>
        <w:t xml:space="preserve">1er </w:t>
      </w:r>
      <w:bookmarkStart w:id="75" w:name="_Hlk158198526"/>
      <w:r w:rsidRPr="006B30A3">
        <w:rPr>
          <w:rFonts w:ascii="Calibri" w:hAnsi="Calibri" w:cs="Arial"/>
          <w:b/>
        </w:rPr>
        <w:t>CONTRACTANT : MANDATAIRE</w:t>
      </w:r>
    </w:p>
    <w:p w14:paraId="283D34A9" w14:textId="77777777" w:rsidR="002100B9" w:rsidRPr="006B30A3" w:rsidRDefault="002100B9" w:rsidP="006B30A3">
      <w:pPr>
        <w:pStyle w:val="Normal1"/>
        <w:tabs>
          <w:tab w:val="left" w:pos="2410"/>
          <w:tab w:val="left" w:leader="dot" w:pos="9072"/>
        </w:tabs>
        <w:spacing w:after="120"/>
        <w:ind w:left="567" w:firstLine="0"/>
        <w:rPr>
          <w:rFonts w:ascii="Calibri" w:hAnsi="Calibri"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3492BAB7" w14:textId="77777777" w:rsidTr="005451EA">
        <w:trPr>
          <w:trHeight w:val="454"/>
          <w:jc w:val="center"/>
        </w:trPr>
        <w:tc>
          <w:tcPr>
            <w:tcW w:w="8931" w:type="dxa"/>
          </w:tcPr>
          <w:p w14:paraId="23096C65"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bookmarkStart w:id="76" w:name="_Hlk158198512"/>
            <w:bookmarkStart w:id="77" w:name="_Toc406406547"/>
          </w:p>
          <w:p w14:paraId="3B9023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2BAC56EA"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D8F0E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43C4B4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581FB615" w14:textId="77777777" w:rsidR="006B30A3" w:rsidRPr="006B30A3" w:rsidRDefault="006B30A3" w:rsidP="006B30A3">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539929AE"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F2BB446"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1AAF9FFF"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5E99C6D0"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C6CF6D9"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bookmarkEnd w:id="76"/>
          <w:p w14:paraId="0B46C225" w14:textId="77777777" w:rsidR="006B30A3" w:rsidRPr="006B30A3" w:rsidRDefault="006B30A3" w:rsidP="006B30A3">
            <w:pPr>
              <w:pStyle w:val="Normal1"/>
              <w:keepNext/>
              <w:tabs>
                <w:tab w:val="left" w:pos="2410"/>
                <w:tab w:val="left" w:leader="dot" w:pos="9072"/>
              </w:tabs>
              <w:ind w:left="567"/>
              <w:rPr>
                <w:rFonts w:ascii="Calibri" w:hAnsi="Calibri" w:cs="Arial"/>
              </w:rPr>
            </w:pPr>
          </w:p>
        </w:tc>
      </w:tr>
    </w:tbl>
    <w:p w14:paraId="7C11DDF0" w14:textId="77777777" w:rsidR="006B30A3" w:rsidRPr="006B30A3" w:rsidRDefault="006B30A3" w:rsidP="006B30A3">
      <w:pPr>
        <w:pStyle w:val="Normal1"/>
        <w:tabs>
          <w:tab w:val="left" w:pos="2410"/>
          <w:tab w:val="left" w:leader="dot" w:pos="9072"/>
        </w:tabs>
        <w:ind w:left="567"/>
        <w:rPr>
          <w:rFonts w:ascii="Calibri" w:hAnsi="Calibri" w:cs="Arial"/>
        </w:rPr>
      </w:pPr>
      <w:bookmarkStart w:id="78" w:name="_Hlk158383680"/>
      <w:bookmarkEnd w:id="75"/>
      <w:bookmarkEnd w:id="77"/>
    </w:p>
    <w:p w14:paraId="547C29C3" w14:textId="77777777" w:rsidR="006B30A3" w:rsidRDefault="006B30A3" w:rsidP="006B30A3">
      <w:pPr>
        <w:pStyle w:val="Normal1"/>
        <w:tabs>
          <w:tab w:val="left" w:pos="2410"/>
          <w:tab w:val="left" w:leader="dot" w:pos="9072"/>
        </w:tabs>
        <w:spacing w:after="120"/>
        <w:ind w:left="567" w:firstLine="0"/>
        <w:rPr>
          <w:rFonts w:ascii="Calibri" w:hAnsi="Calibri" w:cs="Arial"/>
        </w:rPr>
      </w:pPr>
      <w:r w:rsidRPr="006B30A3">
        <w:rPr>
          <w:rFonts w:ascii="Calibri" w:hAnsi="Calibri" w:cs="Arial"/>
        </w:rPr>
        <w:t>Deuxième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6F414108" w14:textId="77777777" w:rsidTr="005451EA">
        <w:trPr>
          <w:trHeight w:val="454"/>
          <w:jc w:val="center"/>
        </w:trPr>
        <w:tc>
          <w:tcPr>
            <w:tcW w:w="8931" w:type="dxa"/>
          </w:tcPr>
          <w:p w14:paraId="7052DBF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35CC796E"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5AE160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2909C42"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0C7664B" w14:textId="77777777" w:rsidR="006B30A3" w:rsidRPr="006B30A3" w:rsidRDefault="006B30A3" w:rsidP="005451EA">
            <w:pPr>
              <w:pStyle w:val="Normal1"/>
              <w:keepNext/>
              <w:tabs>
                <w:tab w:val="left" w:pos="2410"/>
                <w:tab w:val="left" w:leader="dot" w:pos="9072"/>
              </w:tabs>
              <w:ind w:left="567"/>
              <w:rPr>
                <w:rFonts w:ascii="Calibri" w:hAnsi="Calibri" w:cs="Arial"/>
              </w:rPr>
            </w:pPr>
          </w:p>
          <w:p w14:paraId="3CAC2EAD" w14:textId="77777777" w:rsidR="006B30A3" w:rsidRPr="006B30A3" w:rsidRDefault="006B30A3" w:rsidP="005451EA">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34877E1D"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CFDDB27"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1CD3EF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720BE665"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D929B5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0C5D3830" w14:textId="77777777" w:rsidR="006B30A3" w:rsidRPr="006B30A3" w:rsidRDefault="006B30A3" w:rsidP="005451EA">
            <w:pPr>
              <w:pStyle w:val="Normal1"/>
              <w:keepNext/>
              <w:tabs>
                <w:tab w:val="left" w:pos="2410"/>
                <w:tab w:val="left" w:leader="dot" w:pos="9072"/>
              </w:tabs>
              <w:ind w:left="567"/>
              <w:rPr>
                <w:rFonts w:ascii="Calibri" w:hAnsi="Calibri" w:cs="Arial"/>
              </w:rPr>
            </w:pPr>
          </w:p>
        </w:tc>
      </w:tr>
    </w:tbl>
    <w:p w14:paraId="3C9DE9A4" w14:textId="77777777" w:rsidR="006B30A3" w:rsidRPr="006B30A3" w:rsidRDefault="006B30A3" w:rsidP="006B30A3">
      <w:pPr>
        <w:tabs>
          <w:tab w:val="left" w:pos="2910"/>
        </w:tabs>
        <w:rPr>
          <w:rFonts w:ascii="Calibri" w:hAnsi="Calibri" w:cs="Arial"/>
          <w:u w:val="single"/>
        </w:rPr>
      </w:pPr>
    </w:p>
    <w:bookmarkEnd w:id="78"/>
    <w:p w14:paraId="47D7CC33" w14:textId="77777777" w:rsidR="00FA2CDA" w:rsidRDefault="00FA2CDA" w:rsidP="00C35A2B">
      <w:pPr>
        <w:jc w:val="both"/>
        <w:rPr>
          <w:rFonts w:ascii="Calibri" w:hAnsi="Calibri" w:cs="Arial"/>
        </w:rPr>
      </w:pPr>
    </w:p>
    <w:p w14:paraId="7492C330" w14:textId="77777777" w:rsidR="002100B9" w:rsidRDefault="002100B9" w:rsidP="00C35A2B">
      <w:pPr>
        <w:jc w:val="both"/>
        <w:rPr>
          <w:rFonts w:ascii="Calibri" w:hAnsi="Calibri" w:cs="Arial"/>
        </w:rPr>
      </w:pPr>
    </w:p>
    <w:p w14:paraId="4A9ADF4C" w14:textId="77777777" w:rsidR="002100B9" w:rsidRDefault="002100B9" w:rsidP="00C35A2B">
      <w:pPr>
        <w:jc w:val="both"/>
        <w:rPr>
          <w:rFonts w:ascii="Calibri" w:hAnsi="Calibri" w:cs="Arial"/>
        </w:rPr>
      </w:pPr>
    </w:p>
    <w:p w14:paraId="5A6F4855" w14:textId="77777777" w:rsidR="002100B9" w:rsidRDefault="002100B9" w:rsidP="00C35A2B">
      <w:pPr>
        <w:jc w:val="both"/>
        <w:rPr>
          <w:rFonts w:ascii="Calibri" w:hAnsi="Calibri" w:cs="Arial"/>
        </w:rPr>
      </w:pPr>
    </w:p>
    <w:p w14:paraId="2228400B" w14:textId="77777777" w:rsidR="002100B9" w:rsidRDefault="002100B9" w:rsidP="00C35A2B">
      <w:pPr>
        <w:jc w:val="both"/>
        <w:rPr>
          <w:rFonts w:ascii="Calibri" w:hAnsi="Calibri" w:cs="Arial"/>
        </w:rPr>
      </w:pPr>
    </w:p>
    <w:p w14:paraId="5B0EF57D" w14:textId="77777777" w:rsidR="002100B9" w:rsidRDefault="002100B9" w:rsidP="00C35A2B">
      <w:pPr>
        <w:jc w:val="both"/>
        <w:rPr>
          <w:rFonts w:ascii="Calibri" w:hAnsi="Calibri" w:cs="Arial"/>
        </w:rPr>
      </w:pPr>
    </w:p>
    <w:p w14:paraId="7AD6E0B6" w14:textId="77777777" w:rsidR="002100B9" w:rsidRDefault="002100B9" w:rsidP="00C35A2B">
      <w:pPr>
        <w:jc w:val="both"/>
        <w:rPr>
          <w:rFonts w:ascii="Calibri" w:hAnsi="Calibri" w:cs="Arial"/>
        </w:rPr>
      </w:pPr>
    </w:p>
    <w:p w14:paraId="0341557A" w14:textId="77777777" w:rsidR="009366A3" w:rsidRPr="006B30A3" w:rsidRDefault="009366A3" w:rsidP="009366A3">
      <w:pPr>
        <w:pStyle w:val="Normal1"/>
        <w:tabs>
          <w:tab w:val="left" w:pos="2410"/>
          <w:tab w:val="left" w:leader="dot" w:pos="9072"/>
        </w:tabs>
        <w:ind w:left="567"/>
        <w:rPr>
          <w:rFonts w:ascii="Calibri" w:hAnsi="Calibri" w:cs="Arial"/>
        </w:rPr>
      </w:pPr>
    </w:p>
    <w:p w14:paraId="7C78EE07" w14:textId="4EDB833F" w:rsidR="009366A3" w:rsidRDefault="009366A3" w:rsidP="009366A3">
      <w:pPr>
        <w:pStyle w:val="Normal1"/>
        <w:tabs>
          <w:tab w:val="left" w:pos="2410"/>
          <w:tab w:val="left" w:leader="dot" w:pos="9072"/>
        </w:tabs>
        <w:spacing w:after="120"/>
        <w:ind w:left="567" w:firstLine="0"/>
        <w:rPr>
          <w:rFonts w:ascii="Calibri" w:hAnsi="Calibri" w:cs="Arial"/>
        </w:rPr>
      </w:pPr>
      <w:r>
        <w:rPr>
          <w:rFonts w:ascii="Calibri" w:hAnsi="Calibri" w:cs="Arial"/>
        </w:rPr>
        <w:t>Troisième</w:t>
      </w:r>
      <w:r w:rsidRPr="006B30A3">
        <w:rPr>
          <w:rFonts w:ascii="Calibri" w:hAnsi="Calibri" w:cs="Arial"/>
        </w:rPr>
        <w:t xml:space="preserv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9366A3" w:rsidRPr="006B30A3" w14:paraId="5815472C" w14:textId="77777777" w:rsidTr="0087103E">
        <w:trPr>
          <w:trHeight w:val="454"/>
          <w:jc w:val="center"/>
        </w:trPr>
        <w:tc>
          <w:tcPr>
            <w:tcW w:w="8931" w:type="dxa"/>
          </w:tcPr>
          <w:p w14:paraId="4650720A"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733BEFB"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325264"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208F8A71"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DBEC8CC" w14:textId="77777777" w:rsidR="009366A3" w:rsidRPr="006B30A3" w:rsidRDefault="009366A3" w:rsidP="0087103E">
            <w:pPr>
              <w:pStyle w:val="Normal1"/>
              <w:keepNext/>
              <w:tabs>
                <w:tab w:val="left" w:pos="2410"/>
                <w:tab w:val="left" w:leader="dot" w:pos="9072"/>
              </w:tabs>
              <w:ind w:left="567"/>
              <w:rPr>
                <w:rFonts w:ascii="Calibri" w:hAnsi="Calibri" w:cs="Arial"/>
              </w:rPr>
            </w:pPr>
          </w:p>
          <w:p w14:paraId="5B2A1958" w14:textId="77777777" w:rsidR="009366A3" w:rsidRPr="006B30A3" w:rsidRDefault="009366A3" w:rsidP="0087103E">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791B19A2"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FB365CC"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40550605"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8D4CF87"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2A1C20"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6585C64C" w14:textId="77777777" w:rsidR="009366A3" w:rsidRPr="006B30A3" w:rsidRDefault="009366A3" w:rsidP="0087103E">
            <w:pPr>
              <w:pStyle w:val="Normal1"/>
              <w:keepNext/>
              <w:tabs>
                <w:tab w:val="left" w:pos="2410"/>
                <w:tab w:val="left" w:leader="dot" w:pos="9072"/>
              </w:tabs>
              <w:ind w:left="567"/>
              <w:rPr>
                <w:rFonts w:ascii="Calibri" w:hAnsi="Calibri" w:cs="Arial"/>
              </w:rPr>
            </w:pPr>
          </w:p>
        </w:tc>
      </w:tr>
    </w:tbl>
    <w:p w14:paraId="7DC27F15" w14:textId="77777777" w:rsidR="006B30A3" w:rsidRPr="006B30A3" w:rsidRDefault="006B30A3" w:rsidP="006B30A3">
      <w:pPr>
        <w:jc w:val="both"/>
        <w:rPr>
          <w:rFonts w:ascii="Calibri" w:hAnsi="Calibri" w:cs="Arial"/>
        </w:rPr>
      </w:pPr>
    </w:p>
    <w:p w14:paraId="299250ED" w14:textId="77777777" w:rsidR="006B30A3" w:rsidRPr="006B30A3" w:rsidRDefault="006B30A3" w:rsidP="006B30A3">
      <w:pPr>
        <w:jc w:val="both"/>
        <w:rPr>
          <w:rFonts w:ascii="Calibri" w:hAnsi="Calibri" w:cs="Arial"/>
          <w:b/>
          <w:bCs/>
        </w:rPr>
      </w:pPr>
      <w:r w:rsidRPr="006B30A3">
        <w:rPr>
          <w:rFonts w:ascii="Calibri" w:hAnsi="Calibri" w:cs="Arial"/>
          <w:b/>
          <w:bCs/>
        </w:rPr>
        <w:lastRenderedPageBreak/>
        <w:t>Modification des coordonnées administratives</w:t>
      </w:r>
    </w:p>
    <w:p w14:paraId="6D375728" w14:textId="77777777" w:rsidR="006B30A3" w:rsidRPr="006B30A3" w:rsidRDefault="006B30A3" w:rsidP="006B30A3">
      <w:pPr>
        <w:jc w:val="both"/>
        <w:rPr>
          <w:rFonts w:ascii="Calibri" w:hAnsi="Calibri" w:cs="Arial"/>
          <w:b/>
          <w:bCs/>
          <w:u w:val="single"/>
        </w:rPr>
      </w:pPr>
    </w:p>
    <w:p w14:paraId="7F17892C" w14:textId="77777777" w:rsidR="006B30A3" w:rsidRPr="006B30A3" w:rsidRDefault="006B30A3" w:rsidP="006B30A3">
      <w:pPr>
        <w:numPr>
          <w:ilvl w:val="0"/>
          <w:numId w:val="31"/>
        </w:numPr>
        <w:jc w:val="both"/>
        <w:rPr>
          <w:rFonts w:ascii="Calibri" w:hAnsi="Calibri" w:cs="Arial"/>
        </w:rPr>
      </w:pPr>
      <w:r w:rsidRPr="006B30A3">
        <w:rPr>
          <w:rFonts w:ascii="Calibri" w:hAnsi="Calibri" w:cs="Arial"/>
        </w:rPr>
        <w:t>En cas de modification administrative (modification des coordonnées bancaires, du numéro SIRET) en cours d’exécution du marché, le titulaire doit impérativement, dans les plus brefs délais, notifier ce changement par courrier à l’attention de la personne en charge de l’opération (et fournir le RIB en cas de modification des coordonnées bancaires</w:t>
      </w:r>
    </w:p>
    <w:p w14:paraId="3CC19FD6" w14:textId="77777777" w:rsidR="00FA2CDA" w:rsidRPr="00513FF3" w:rsidRDefault="00FA2CDA" w:rsidP="00C35A2B">
      <w:pPr>
        <w:jc w:val="both"/>
        <w:rPr>
          <w:rFonts w:ascii="Calibri" w:hAnsi="Calibri" w:cs="Arial"/>
        </w:rPr>
      </w:pPr>
    </w:p>
    <w:p w14:paraId="1B67827E" w14:textId="77777777" w:rsidR="008F13C0" w:rsidRDefault="008F13C0" w:rsidP="004B4E35">
      <w:pPr>
        <w:jc w:val="both"/>
        <w:rPr>
          <w:rFonts w:ascii="Calibri" w:hAnsi="Calibri" w:cs="Arial"/>
        </w:rPr>
      </w:pPr>
    </w:p>
    <w:p w14:paraId="4A4F323D" w14:textId="7DB9EA26" w:rsidR="008F13C0" w:rsidRDefault="002100B9" w:rsidP="008F13C0">
      <w:pPr>
        <w:spacing w:line="240" w:lineRule="atLeast"/>
        <w:ind w:firstLine="1134"/>
        <w:jc w:val="both"/>
        <w:rPr>
          <w:rFonts w:ascii="Calibri" w:hAnsi="Calibri" w:cs="Arial"/>
          <w:b/>
          <w:u w:val="single"/>
        </w:rPr>
      </w:pPr>
      <w:r>
        <w:rPr>
          <w:rFonts w:ascii="Calibri" w:hAnsi="Calibri" w:cs="Arial"/>
          <w:b/>
          <w:u w:val="single"/>
        </w:rPr>
        <w:t>8</w:t>
      </w:r>
      <w:r w:rsidR="008F13C0" w:rsidRPr="008F13C0">
        <w:rPr>
          <w:rFonts w:ascii="Calibri" w:hAnsi="Calibri" w:cs="Arial"/>
          <w:b/>
          <w:u w:val="single"/>
        </w:rPr>
        <w:t>.</w:t>
      </w:r>
      <w:r w:rsidR="008F13C0">
        <w:rPr>
          <w:rFonts w:ascii="Calibri" w:hAnsi="Calibri" w:cs="Arial"/>
          <w:b/>
          <w:u w:val="single"/>
        </w:rPr>
        <w:t>2</w:t>
      </w:r>
      <w:r w:rsidR="008F13C0" w:rsidRPr="008F13C0">
        <w:rPr>
          <w:rFonts w:ascii="Calibri" w:hAnsi="Calibri" w:cs="Arial"/>
          <w:b/>
          <w:u w:val="single"/>
        </w:rPr>
        <w:tab/>
      </w:r>
      <w:r w:rsidR="008F13C0">
        <w:rPr>
          <w:rFonts w:ascii="Calibri" w:hAnsi="Calibri" w:cs="Arial"/>
          <w:b/>
          <w:u w:val="single"/>
        </w:rPr>
        <w:t xml:space="preserve"> </w:t>
      </w:r>
      <w:r w:rsidR="005E1249">
        <w:rPr>
          <w:rFonts w:ascii="Calibri" w:hAnsi="Calibri" w:cs="Arial"/>
          <w:b/>
          <w:u w:val="single"/>
        </w:rPr>
        <w:t>Avance</w:t>
      </w:r>
    </w:p>
    <w:p w14:paraId="7E5D2D8A" w14:textId="77777777" w:rsidR="00AF51D1" w:rsidRDefault="00AF51D1" w:rsidP="00AF51D1">
      <w:pPr>
        <w:spacing w:line="240" w:lineRule="atLeast"/>
        <w:jc w:val="both"/>
        <w:rPr>
          <w:rFonts w:ascii="Calibri" w:hAnsi="Calibri" w:cs="Arial"/>
          <w:b/>
          <w:u w:val="single"/>
        </w:rPr>
      </w:pPr>
    </w:p>
    <w:p w14:paraId="08D4A443" w14:textId="0CA40D7A" w:rsidR="00AF51D1" w:rsidRPr="008F13C0" w:rsidRDefault="00AF51D1" w:rsidP="00B659F2">
      <w:pPr>
        <w:spacing w:line="240" w:lineRule="atLeast"/>
        <w:jc w:val="both"/>
        <w:rPr>
          <w:rFonts w:ascii="Calibri" w:hAnsi="Calibri" w:cs="Arial"/>
          <w:b/>
          <w:u w:val="single"/>
        </w:rPr>
      </w:pPr>
      <w:r>
        <w:rPr>
          <w:rFonts w:ascii="Calibri" w:hAnsi="Calibri" w:cs="Arial"/>
          <w:b/>
          <w:u w:val="single"/>
        </w:rPr>
        <w:t xml:space="preserve">Sans objet. </w:t>
      </w:r>
    </w:p>
    <w:p w14:paraId="15A15CC2" w14:textId="77777777" w:rsidR="008F13C0" w:rsidRPr="005E1249" w:rsidRDefault="008F13C0" w:rsidP="004B4E35">
      <w:pPr>
        <w:jc w:val="both"/>
        <w:rPr>
          <w:rFonts w:asciiTheme="minorHAnsi" w:hAnsiTheme="minorHAnsi" w:cstheme="minorHAnsi"/>
        </w:rPr>
      </w:pPr>
    </w:p>
    <w:p w14:paraId="42C71426" w14:textId="42FC2522" w:rsidR="005E1249" w:rsidRDefault="005E1249" w:rsidP="005E1249">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sidR="002100B9">
        <w:rPr>
          <w:rFonts w:ascii="Calibri" w:hAnsi="Calibri" w:cs="Arial"/>
          <w:sz w:val="28"/>
          <w:szCs w:val="28"/>
        </w:rPr>
        <w:t>9</w:t>
      </w:r>
      <w:r w:rsidRPr="00513FF3">
        <w:rPr>
          <w:rFonts w:ascii="Calibri" w:hAnsi="Calibri" w:cs="Arial"/>
          <w:sz w:val="28"/>
          <w:szCs w:val="28"/>
        </w:rPr>
        <w:t xml:space="preserve"> : </w:t>
      </w:r>
      <w:r>
        <w:rPr>
          <w:rFonts w:ascii="Calibri" w:hAnsi="Calibri" w:cs="Arial"/>
          <w:sz w:val="28"/>
          <w:szCs w:val="28"/>
        </w:rPr>
        <w:t>Annexes à l’acte d’engagement</w:t>
      </w:r>
    </w:p>
    <w:p w14:paraId="3C0F061A" w14:textId="77777777" w:rsidR="005E1249" w:rsidRDefault="005E1249" w:rsidP="005E1249"/>
    <w:p w14:paraId="29DBD547" w14:textId="77777777" w:rsidR="005E1249" w:rsidRPr="005E1249" w:rsidRDefault="005E1249" w:rsidP="005E1249">
      <w:pPr>
        <w:suppressAutoHyphens w:val="0"/>
        <w:spacing w:line="240" w:lineRule="atLeast"/>
        <w:jc w:val="both"/>
        <w:rPr>
          <w:rFonts w:ascii="Verdana" w:hAnsi="Verdana" w:cs="Arial"/>
          <w:sz w:val="18"/>
          <w:szCs w:val="18"/>
          <w:lang w:eastAsia="fr-FR"/>
        </w:rPr>
      </w:pPr>
      <w:r w:rsidRPr="005E1249">
        <w:rPr>
          <w:rFonts w:ascii="Verdana" w:hAnsi="Verdana" w:cs="Arial"/>
          <w:sz w:val="18"/>
          <w:szCs w:val="18"/>
          <w:lang w:eastAsia="fr-FR"/>
        </w:rPr>
        <w:t>Annexe n°1 : Déclaration de sous-traitance accompagnée des documents nécessaires à l’agrément</w:t>
      </w:r>
    </w:p>
    <w:p w14:paraId="3FC1A485" w14:textId="77777777" w:rsidR="005E1249" w:rsidRPr="006549B1" w:rsidRDefault="005E1249" w:rsidP="006549B1">
      <w:pPr>
        <w:suppressAutoHyphens w:val="0"/>
        <w:spacing w:line="240" w:lineRule="atLeast"/>
        <w:jc w:val="both"/>
        <w:rPr>
          <w:rFonts w:ascii="Verdana" w:hAnsi="Verdana" w:cs="Arial"/>
          <w:sz w:val="18"/>
          <w:szCs w:val="18"/>
          <w:lang w:eastAsia="fr-FR"/>
        </w:rPr>
      </w:pPr>
    </w:p>
    <w:p w14:paraId="7439DE46" w14:textId="1AD6902D"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sz w:val="18"/>
          <w:szCs w:val="18"/>
          <w:lang w:eastAsia="fr-FR"/>
        </w:rPr>
      </w:pPr>
      <w:r w:rsidRPr="006549B1">
        <w:rPr>
          <w:rFonts w:ascii="Verdana" w:hAnsi="Verdana" w:cs="Arial"/>
          <w:sz w:val="18"/>
          <w:szCs w:val="18"/>
          <w:lang w:eastAsia="fr-FR"/>
        </w:rPr>
        <w:t>Fait en un seul original      à</w:t>
      </w:r>
      <w:r>
        <w:rPr>
          <w:rFonts w:ascii="Verdana" w:hAnsi="Verdana" w:cs="Arial"/>
          <w:sz w:val="18"/>
          <w:szCs w:val="18"/>
          <w:lang w:eastAsia="fr-FR"/>
        </w:rPr>
        <w:t xml:space="preserve">        </w:t>
      </w:r>
      <w:proofErr w:type="gramStart"/>
      <w:r>
        <w:rPr>
          <w:rFonts w:ascii="Verdana" w:hAnsi="Verdana" w:cs="Arial"/>
          <w:sz w:val="18"/>
          <w:szCs w:val="18"/>
          <w:lang w:eastAsia="fr-FR"/>
        </w:rPr>
        <w:t xml:space="preserve">  </w:t>
      </w:r>
      <w:r w:rsidRPr="006549B1">
        <w:rPr>
          <w:rFonts w:ascii="Verdana" w:hAnsi="Verdana" w:cs="Arial"/>
          <w:sz w:val="18"/>
          <w:szCs w:val="18"/>
          <w:lang w:eastAsia="fr-FR"/>
        </w:rPr>
        <w:t>,</w:t>
      </w:r>
      <w:proofErr w:type="gramEnd"/>
      <w:r w:rsidRPr="006549B1">
        <w:rPr>
          <w:rFonts w:ascii="Verdana" w:hAnsi="Verdana" w:cs="Arial"/>
          <w:sz w:val="18"/>
          <w:szCs w:val="18"/>
          <w:lang w:eastAsia="fr-FR"/>
        </w:rPr>
        <w:t xml:space="preserve"> le</w:t>
      </w:r>
      <w:r>
        <w:rPr>
          <w:rFonts w:ascii="Verdana" w:hAnsi="Verdana" w:cs="Arial"/>
          <w:sz w:val="18"/>
          <w:szCs w:val="18"/>
          <w:lang w:eastAsia="fr-FR"/>
        </w:rPr>
        <w:t xml:space="preserve">                         </w:t>
      </w:r>
    </w:p>
    <w:p w14:paraId="095A8927"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714C646C"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t>Titulaire / Mandataire du groupement</w:t>
      </w:r>
    </w:p>
    <w:p w14:paraId="1AB57979"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t>(</w:t>
      </w:r>
      <w:proofErr w:type="gramStart"/>
      <w:r w:rsidRPr="006549B1">
        <w:rPr>
          <w:rFonts w:ascii="Verdana" w:hAnsi="Verdana" w:cs="Arial"/>
          <w:sz w:val="18"/>
          <w:szCs w:val="18"/>
          <w:lang w:eastAsia="fr-FR"/>
        </w:rPr>
        <w:t>cachet</w:t>
      </w:r>
      <w:proofErr w:type="gramEnd"/>
      <w:r w:rsidRPr="006549B1">
        <w:rPr>
          <w:rFonts w:ascii="Verdana" w:hAnsi="Verdana" w:cs="Arial"/>
          <w:sz w:val="18"/>
          <w:szCs w:val="18"/>
          <w:lang w:eastAsia="fr-FR"/>
        </w:rPr>
        <w:t xml:space="preserve"> et signature)</w:t>
      </w:r>
    </w:p>
    <w:p w14:paraId="316F6977"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A2DCFE0"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bookmarkEnd w:id="12"/>
    <w:bookmarkEnd w:id="13"/>
    <w:p w14:paraId="78259CD5" w14:textId="77777777" w:rsidR="005E1249" w:rsidRPr="006B30A3" w:rsidRDefault="005E1249" w:rsidP="006B30A3">
      <w:pPr>
        <w:suppressAutoHyphens w:val="0"/>
        <w:spacing w:line="240" w:lineRule="atLeast"/>
        <w:jc w:val="both"/>
        <w:rPr>
          <w:rFonts w:ascii="Verdana" w:hAnsi="Verdana" w:cs="Arial"/>
          <w:sz w:val="18"/>
          <w:szCs w:val="18"/>
          <w:lang w:eastAsia="fr-FR"/>
        </w:rPr>
      </w:pPr>
    </w:p>
    <w:p w14:paraId="24C932F6"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 xml:space="preserve">Acceptation de l’offre </w:t>
      </w:r>
    </w:p>
    <w:p w14:paraId="55B4CCC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41FC33C" w14:textId="53DBEFC1"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Est acceptée la présente offre </w:t>
      </w:r>
      <w:r w:rsidR="00A85FE7">
        <w:rPr>
          <w:rFonts w:ascii="Verdana" w:hAnsi="Verdana" w:cs="Arial"/>
          <w:sz w:val="18"/>
          <w:szCs w:val="18"/>
          <w:lang w:eastAsia="fr-FR"/>
        </w:rPr>
        <w:t xml:space="preserve">de base </w:t>
      </w:r>
      <w:r w:rsidRPr="006B30A3">
        <w:rPr>
          <w:rFonts w:ascii="Verdana" w:hAnsi="Verdana" w:cs="Arial"/>
          <w:sz w:val="18"/>
          <w:szCs w:val="18"/>
          <w:lang w:eastAsia="fr-FR"/>
        </w:rPr>
        <w:t>pour valoir acte d’engagement</w:t>
      </w:r>
    </w:p>
    <w:p w14:paraId="04F72B11" w14:textId="77777777" w:rsidR="00A85FE7" w:rsidRDefault="00A85FE7"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60FC010" w14:textId="751DA3A3" w:rsidR="00A85FE7" w:rsidRPr="00B659F2" w:rsidRDefault="00A85FE7" w:rsidP="00A85FE7">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Pr>
          <w:rFonts w:ascii="Verdana" w:hAnsi="Verdana" w:cs="Arial"/>
          <w:sz w:val="18"/>
          <w:szCs w:val="18"/>
          <w:lang w:eastAsia="fr-FR"/>
        </w:rPr>
        <w:t xml:space="preserve">La PSE est retenue : OUI / NON </w:t>
      </w:r>
    </w:p>
    <w:p w14:paraId="6900DF06" w14:textId="77777777" w:rsidR="00A85FE7" w:rsidRPr="006B30A3" w:rsidRDefault="00A85FE7"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2191945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 Paris, le</w:t>
      </w:r>
    </w:p>
    <w:p w14:paraId="68F4824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736D23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b/>
      </w:r>
      <w:r w:rsidRPr="006B30A3">
        <w:rPr>
          <w:rFonts w:ascii="Verdana" w:hAnsi="Verdana" w:cs="Arial"/>
          <w:sz w:val="18"/>
          <w:szCs w:val="18"/>
          <w:lang w:eastAsia="fr-FR"/>
        </w:rPr>
        <w:tab/>
        <w:t>Le représentant légal du Pouvoir adjudicateur</w:t>
      </w:r>
    </w:p>
    <w:p w14:paraId="5D2C059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1CC95A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A8ACF92" w14:textId="77777777" w:rsidR="005E1249" w:rsidRDefault="005E1249" w:rsidP="006B30A3">
      <w:pPr>
        <w:suppressAutoHyphens w:val="0"/>
        <w:spacing w:line="240" w:lineRule="atLeast"/>
        <w:jc w:val="both"/>
        <w:rPr>
          <w:rFonts w:ascii="Verdana" w:hAnsi="Verdana" w:cs="Arial"/>
          <w:sz w:val="18"/>
          <w:szCs w:val="18"/>
          <w:lang w:eastAsia="fr-FR"/>
        </w:rPr>
      </w:pPr>
    </w:p>
    <w:p w14:paraId="16D806A7" w14:textId="77777777" w:rsidR="005E1249" w:rsidRPr="006B30A3" w:rsidRDefault="005E1249" w:rsidP="006B30A3">
      <w:pPr>
        <w:suppressAutoHyphens w:val="0"/>
        <w:spacing w:line="240" w:lineRule="atLeast"/>
        <w:jc w:val="both"/>
        <w:rPr>
          <w:rFonts w:ascii="Verdana" w:hAnsi="Verdana" w:cs="Arial"/>
          <w:sz w:val="18"/>
          <w:szCs w:val="18"/>
          <w:lang w:eastAsia="fr-FR"/>
        </w:rPr>
      </w:pPr>
    </w:p>
    <w:p w14:paraId="0302E25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Date d’effet du marché (à remplir par le pouvoir adjudicateur)</w:t>
      </w:r>
    </w:p>
    <w:p w14:paraId="7D442372"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A10D5C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Reçue notification du marché, le </w:t>
      </w:r>
    </w:p>
    <w:p w14:paraId="32E6BB4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58AAF678"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en main propre (joindre le bordereau de remise de l’AE)</w:t>
      </w:r>
    </w:p>
    <w:p w14:paraId="6ABC247E"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ED0DB0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par voie postale ou par voie dématérialisée (joindre l’accusé de réception)  </w:t>
      </w:r>
    </w:p>
    <w:p w14:paraId="23912F35" w14:textId="77777777"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652BC48" w14:textId="77777777" w:rsidR="006549B1" w:rsidRPr="006B30A3" w:rsidRDefault="006549B1"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74A79D4" w14:textId="77777777" w:rsidR="006B30A3" w:rsidRDefault="006B30A3">
      <w:pPr>
        <w:pStyle w:val="En-tte"/>
        <w:widowControl w:val="0"/>
        <w:tabs>
          <w:tab w:val="clear" w:pos="4536"/>
          <w:tab w:val="clear" w:pos="9072"/>
        </w:tabs>
        <w:rPr>
          <w:rFonts w:ascii="Calibri" w:hAnsi="Calibri"/>
        </w:rPr>
      </w:pPr>
    </w:p>
    <w:p w14:paraId="25CBE75A" w14:textId="77777777" w:rsidR="005E1249" w:rsidRDefault="005E1249">
      <w:pPr>
        <w:pStyle w:val="En-tte"/>
        <w:widowControl w:val="0"/>
        <w:tabs>
          <w:tab w:val="clear" w:pos="4536"/>
          <w:tab w:val="clear" w:pos="9072"/>
        </w:tabs>
        <w:rPr>
          <w:rFonts w:ascii="Calibri" w:hAnsi="Calibri"/>
        </w:rPr>
      </w:pPr>
    </w:p>
    <w:p w14:paraId="68B8BD5E" w14:textId="721D3045" w:rsidR="005E1249" w:rsidRDefault="005E1249">
      <w:pPr>
        <w:suppressAutoHyphens w:val="0"/>
        <w:rPr>
          <w:rFonts w:ascii="Calibri" w:hAnsi="Calibri"/>
          <w:lang w:val="x-none"/>
        </w:rPr>
      </w:pPr>
      <w:r>
        <w:rPr>
          <w:rFonts w:ascii="Calibri" w:hAnsi="Calibri"/>
        </w:rPr>
        <w:br w:type="page"/>
      </w:r>
    </w:p>
    <w:p w14:paraId="64D1AF71" w14:textId="77777777" w:rsidR="005E1249" w:rsidRDefault="005E1249">
      <w:pPr>
        <w:pStyle w:val="En-tte"/>
        <w:widowControl w:val="0"/>
        <w:tabs>
          <w:tab w:val="clear" w:pos="4536"/>
          <w:tab w:val="clear" w:pos="9072"/>
        </w:tabs>
        <w:rPr>
          <w:rFonts w:ascii="Calibri" w:hAnsi="Calibri"/>
        </w:rPr>
      </w:pPr>
    </w:p>
    <w:p w14:paraId="14E53E3F" w14:textId="77777777" w:rsidR="005E1249" w:rsidRDefault="005E1249">
      <w:pPr>
        <w:pStyle w:val="En-tte"/>
        <w:widowControl w:val="0"/>
        <w:tabs>
          <w:tab w:val="clear" w:pos="4536"/>
          <w:tab w:val="clear" w:pos="9072"/>
        </w:tabs>
        <w:rPr>
          <w:rFonts w:ascii="Calibri" w:hAnsi="Calibri"/>
        </w:rPr>
      </w:pPr>
    </w:p>
    <w:p w14:paraId="43A127B6" w14:textId="77777777" w:rsidR="005E1249" w:rsidRPr="005E1249" w:rsidRDefault="005E1249" w:rsidP="005E1249">
      <w:pPr>
        <w:keepNext/>
        <w:suppressAutoHyphens w:val="0"/>
        <w:spacing w:line="240" w:lineRule="atLeast"/>
        <w:ind w:left="567"/>
        <w:jc w:val="center"/>
        <w:outlineLvl w:val="0"/>
        <w:rPr>
          <w:rFonts w:ascii="Verdana" w:hAnsi="Verdana" w:cs="Arial"/>
          <w:b/>
          <w:smallCaps/>
          <w:sz w:val="20"/>
          <w:szCs w:val="18"/>
          <w:lang w:eastAsia="fr-FR"/>
        </w:rPr>
      </w:pPr>
      <w:bookmarkStart w:id="79" w:name="_Toc134807539"/>
      <w:r w:rsidRPr="005E1249">
        <w:rPr>
          <w:rFonts w:ascii="Verdana" w:hAnsi="Verdana" w:cs="Arial"/>
          <w:b/>
          <w:smallCaps/>
          <w:sz w:val="20"/>
          <w:szCs w:val="18"/>
          <w:lang w:eastAsia="fr-FR"/>
        </w:rPr>
        <w:t>ANNEXE 1</w:t>
      </w:r>
      <w:bookmarkEnd w:id="79"/>
    </w:p>
    <w:p w14:paraId="187D4C4F" w14:textId="77777777" w:rsidR="005E1249" w:rsidRPr="005E1249" w:rsidRDefault="005E1249" w:rsidP="005E1249">
      <w:pPr>
        <w:suppressAutoHyphens w:val="0"/>
        <w:spacing w:line="240" w:lineRule="atLeast"/>
        <w:jc w:val="both"/>
        <w:rPr>
          <w:rFonts w:ascii="Verdana" w:hAnsi="Verdana" w:cs="Arial"/>
          <w:sz w:val="18"/>
          <w:szCs w:val="18"/>
          <w:lang w:eastAsia="fr-FR"/>
        </w:rPr>
      </w:pPr>
    </w:p>
    <w:p w14:paraId="19E5285A" w14:textId="77777777" w:rsidR="005E1249" w:rsidRPr="005E1249" w:rsidRDefault="005E1249" w:rsidP="005E1249">
      <w:pPr>
        <w:keepNext/>
        <w:suppressAutoHyphens w:val="0"/>
        <w:spacing w:line="240" w:lineRule="atLeast"/>
        <w:ind w:left="567"/>
        <w:jc w:val="center"/>
        <w:outlineLvl w:val="0"/>
        <w:rPr>
          <w:rFonts w:ascii="Arial" w:hAnsi="Arial" w:cs="Arial"/>
          <w:b/>
          <w:smallCaps/>
          <w:szCs w:val="18"/>
          <w:lang w:eastAsia="fr-FR"/>
        </w:rPr>
      </w:pPr>
      <w:bookmarkStart w:id="80" w:name="_Toc134807540"/>
      <w:r w:rsidRPr="005E1249">
        <w:rPr>
          <w:rFonts w:ascii="Verdana" w:hAnsi="Verdana" w:cs="Arial"/>
          <w:b/>
          <w:smallCaps/>
          <w:sz w:val="20"/>
          <w:szCs w:val="18"/>
          <w:lang w:eastAsia="fr-FR"/>
        </w:rPr>
        <w:t>Déclaration de sous-traitance</w:t>
      </w:r>
      <w:bookmarkEnd w:id="80"/>
    </w:p>
    <w:p w14:paraId="25C59200" w14:textId="77777777" w:rsidR="005E1249" w:rsidRDefault="005E1249">
      <w:pPr>
        <w:pStyle w:val="En-tte"/>
        <w:widowControl w:val="0"/>
        <w:tabs>
          <w:tab w:val="clear" w:pos="4536"/>
          <w:tab w:val="clear" w:pos="9072"/>
        </w:tabs>
        <w:rPr>
          <w:rFonts w:ascii="Calibri" w:hAnsi="Calibri"/>
        </w:rPr>
      </w:pPr>
    </w:p>
    <w:p w14:paraId="470382CA" w14:textId="77777777" w:rsidR="005E1249" w:rsidRDefault="005E1249">
      <w:pPr>
        <w:pStyle w:val="En-tte"/>
        <w:widowControl w:val="0"/>
        <w:tabs>
          <w:tab w:val="clear" w:pos="4536"/>
          <w:tab w:val="clear" w:pos="9072"/>
        </w:tabs>
        <w:rPr>
          <w:rFonts w:ascii="Calibri" w:hAnsi="Calibri"/>
        </w:rPr>
      </w:pPr>
    </w:p>
    <w:p w14:paraId="1E80299C" w14:textId="77777777" w:rsidR="005E1249" w:rsidRDefault="005E1249">
      <w:pPr>
        <w:rPr>
          <w:rFonts w:ascii="Calibri" w:hAnsi="Calibri"/>
        </w:rPr>
      </w:pPr>
    </w:p>
    <w:p w14:paraId="7E6C0609" w14:textId="77777777" w:rsidR="005E1249" w:rsidRPr="00513FF3" w:rsidRDefault="005E1249">
      <w:pPr>
        <w:rPr>
          <w:rFonts w:ascii="Calibri" w:hAnsi="Calibri"/>
        </w:rPr>
      </w:pPr>
    </w:p>
    <w:sectPr w:rsidR="005E1249" w:rsidRPr="00513FF3" w:rsidSect="008F1F20">
      <w:headerReference w:type="default" r:id="rId8"/>
      <w:footerReference w:type="even" r:id="rId9"/>
      <w:footerReference w:type="default" r:id="rId10"/>
      <w:headerReference w:type="first" r:id="rId11"/>
      <w:footerReference w:type="first" r:id="rId12"/>
      <w:pgSz w:w="11906" w:h="16838"/>
      <w:pgMar w:top="1418" w:right="425"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6141" w14:textId="77777777" w:rsidR="0040425C" w:rsidRDefault="0040425C">
      <w:r>
        <w:separator/>
      </w:r>
    </w:p>
  </w:endnote>
  <w:endnote w:type="continuationSeparator" w:id="0">
    <w:p w14:paraId="78377505" w14:textId="77777777" w:rsidR="0040425C" w:rsidRDefault="0040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F4762" w14:textId="77777777"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p>
  <w:p w14:paraId="4FA24202" w14:textId="737DD2FE" w:rsidR="002446E5" w:rsidRPr="007F72E2" w:rsidRDefault="006B1F78"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Janvier 2025</w:t>
    </w:r>
  </w:p>
  <w:p w14:paraId="1ECB248A" w14:textId="77777777" w:rsidR="002446E5"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12</w:t>
    </w:r>
    <w:r w:rsidRPr="007F72E2">
      <w:rPr>
        <w:rFonts w:ascii="Marianne" w:eastAsia="Calibri" w:hAnsi="Marianne"/>
        <w:bCs/>
        <w:caps/>
        <w:sz w:val="16"/>
        <w:szCs w:val="16"/>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89CB" w14:textId="33BC1E08"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p>
  <w:p w14:paraId="54FE29D4" w14:textId="0D6B8725" w:rsidR="002446E5" w:rsidRPr="007F72E2" w:rsidRDefault="006B1F78"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Janvier 2025</w:t>
    </w:r>
  </w:p>
  <w:p w14:paraId="38D7BAD5" w14:textId="7EE8F506" w:rsidR="008303FD" w:rsidRPr="00EF3952" w:rsidRDefault="002446E5" w:rsidP="00980B4B">
    <w:pPr>
      <w:tabs>
        <w:tab w:val="left" w:pos="2655"/>
        <w:tab w:val="center" w:pos="4536"/>
        <w:tab w:val="center" w:pos="5233"/>
        <w:tab w:val="right" w:pos="9072"/>
      </w:tabs>
      <w:suppressAutoHyphens w:val="0"/>
      <w:spacing w:after="240"/>
      <w:jc w:val="center"/>
      <w:rPr>
        <w:rStyle w:val="Numrodepage"/>
        <w:rFonts w:ascii="Arial" w:hAnsi="Arial" w:cs="Arial"/>
        <w:sz w:val="16"/>
        <w:szCs w:val="16"/>
      </w:rPr>
    </w:pP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2</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13</w:t>
    </w:r>
    <w:r w:rsidRPr="007F72E2">
      <w:rPr>
        <w:rFonts w:ascii="Marianne" w:eastAsia="Calibri" w:hAnsi="Marianne"/>
        <w:bCs/>
        <w:cap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9860" w14:textId="4BAB7A5B" w:rsidR="007F72E2" w:rsidRPr="007F72E2" w:rsidRDefault="007F72E2" w:rsidP="007F72E2">
    <w:pPr>
      <w:tabs>
        <w:tab w:val="center" w:pos="4536"/>
        <w:tab w:val="right" w:pos="9072"/>
      </w:tabs>
      <w:suppressAutoHyphens w:val="0"/>
      <w:spacing w:before="120"/>
      <w:jc w:val="both"/>
      <w:rPr>
        <w:rFonts w:ascii="Marianne" w:hAnsi="Marianne" w:cs="Calibri"/>
        <w:sz w:val="16"/>
        <w:szCs w:val="16"/>
        <w:lang w:eastAsia="fr-FR"/>
      </w:rPr>
    </w:pPr>
    <w:bookmarkStart w:id="81" w:name="_Hlk158195647"/>
    <w:bookmarkStart w:id="82" w:name="_Hlk158195648"/>
    <w:bookmarkStart w:id="83" w:name="_Hlk158215893"/>
    <w:bookmarkStart w:id="84" w:name="_Hlk158215894"/>
    <w:bookmarkStart w:id="85" w:name="_Hlk158215895"/>
    <w:bookmarkStart w:id="86" w:name="_Hlk158215896"/>
    <w:bookmarkStart w:id="87" w:name="_Hlk158215897"/>
    <w:bookmarkStart w:id="88" w:name="_Hlk158215898"/>
    <w:bookmarkStart w:id="89" w:name="_Hlk158215899"/>
    <w:bookmarkStart w:id="90" w:name="_Hlk158215900"/>
    <w:bookmarkStart w:id="91" w:name="_Hlk158215901"/>
    <w:bookmarkStart w:id="92" w:name="_Hlk158215902"/>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w:t>
    </w:r>
    <w:bookmarkStart w:id="93" w:name="_Hlk116380352"/>
    <w:r w:rsidRPr="007F72E2">
      <w:rPr>
        <w:rFonts w:ascii="Marianne" w:hAnsi="Marianne" w:cs="Calibri"/>
        <w:sz w:val="16"/>
        <w:szCs w:val="16"/>
        <w:lang w:eastAsia="fr-FR"/>
      </w:rPr>
      <w:t xml:space="preserve">Marché </w:t>
    </w:r>
    <w:r w:rsidR="00860A6B">
      <w:rPr>
        <w:rFonts w:ascii="Marianne" w:hAnsi="Marianne" w:cs="Calibri"/>
        <w:sz w:val="16"/>
        <w:szCs w:val="16"/>
        <w:lang w:eastAsia="fr-FR"/>
      </w:rPr>
      <w:t>assurance travaux</w:t>
    </w:r>
    <w:bookmarkEnd w:id="93"/>
    <w:r w:rsidR="00860A6B">
      <w:rPr>
        <w:rFonts w:ascii="Marianne" w:hAnsi="Marianne" w:cs="Calibri"/>
        <w:sz w:val="16"/>
        <w:szCs w:val="16"/>
        <w:lang w:eastAsia="fr-FR"/>
      </w:rPr>
      <w:t>–</w:t>
    </w:r>
    <w:r w:rsidRPr="007F72E2">
      <w:rPr>
        <w:rFonts w:ascii="Marianne" w:hAnsi="Marianne" w:cs="Calibri"/>
        <w:sz w:val="16"/>
        <w:szCs w:val="16"/>
        <w:lang w:eastAsia="fr-FR"/>
      </w:rPr>
      <w:t xml:space="preserve"> </w:t>
    </w:r>
    <w:r w:rsidR="00ED17F9">
      <w:rPr>
        <w:rFonts w:ascii="Marianne" w:hAnsi="Marianne" w:cs="Calibri"/>
        <w:sz w:val="16"/>
        <w:szCs w:val="16"/>
        <w:lang w:eastAsia="fr-FR"/>
      </w:rPr>
      <w:t>AE Lot 1 (TRC</w:t>
    </w:r>
    <w:r w:rsidR="00234E4B">
      <w:rPr>
        <w:rFonts w:ascii="Marianne" w:hAnsi="Marianne" w:cs="Calibri"/>
        <w:sz w:val="16"/>
        <w:szCs w:val="16"/>
        <w:lang w:eastAsia="fr-FR"/>
      </w:rPr>
      <w:t xml:space="preserve"> - RCMO</w:t>
    </w:r>
    <w:r w:rsidR="00ED17F9">
      <w:rPr>
        <w:rFonts w:ascii="Marianne" w:hAnsi="Marianne" w:cs="Calibri"/>
        <w:sz w:val="16"/>
        <w:szCs w:val="16"/>
        <w:lang w:eastAsia="fr-FR"/>
      </w:rPr>
      <w:t>)</w:t>
    </w:r>
  </w:p>
  <w:p w14:paraId="0DE77AA3" w14:textId="0713E8D6" w:rsidR="007F72E2" w:rsidRPr="007F72E2" w:rsidRDefault="006B1F78" w:rsidP="007F72E2">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Janvier</w:t>
    </w:r>
    <w:r w:rsidR="007F72E2">
      <w:rPr>
        <w:rFonts w:ascii="Marianne" w:hAnsi="Marianne" w:cs="Calibri"/>
        <w:sz w:val="16"/>
        <w:szCs w:val="16"/>
        <w:lang w:eastAsia="fr-FR"/>
      </w:rPr>
      <w:t xml:space="preserve"> 202</w:t>
    </w:r>
    <w:r>
      <w:rPr>
        <w:rFonts w:ascii="Marianne" w:hAnsi="Marianne" w:cs="Calibri"/>
        <w:sz w:val="16"/>
        <w:szCs w:val="16"/>
        <w:lang w:eastAsia="fr-FR"/>
      </w:rPr>
      <w:t>5</w:t>
    </w:r>
  </w:p>
  <w:p w14:paraId="045877F1" w14:textId="159ACA4E" w:rsidR="007F72E2"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bookmarkStart w:id="94" w:name="_Hlk158215925"/>
    <w:bookmarkStart w:id="95" w:name="_Hlk158215926"/>
    <w:bookmarkStart w:id="96" w:name="_Hlk158215927"/>
    <w:bookmarkStart w:id="97" w:name="_Hlk158215928"/>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PAGE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2</w:t>
    </w:r>
    <w:r w:rsidR="007F72E2" w:rsidRPr="007F72E2">
      <w:rPr>
        <w:rFonts w:ascii="Marianne" w:eastAsia="Calibri" w:hAnsi="Marianne"/>
        <w:bCs/>
        <w:caps/>
        <w:sz w:val="16"/>
        <w:szCs w:val="16"/>
        <w:lang w:eastAsia="en-US"/>
      </w:rPr>
      <w:fldChar w:fldCharType="end"/>
    </w:r>
    <w:r w:rsidR="007F72E2" w:rsidRPr="007F72E2">
      <w:rPr>
        <w:rFonts w:ascii="Marianne" w:eastAsia="Calibri" w:hAnsi="Marianne"/>
        <w:caps/>
        <w:sz w:val="16"/>
        <w:szCs w:val="16"/>
        <w:lang w:eastAsia="en-US"/>
      </w:rPr>
      <w:t>/</w:t>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NUMPAGES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15</w:t>
    </w:r>
    <w:r w:rsidR="007F72E2" w:rsidRPr="007F72E2">
      <w:rPr>
        <w:rFonts w:ascii="Marianne" w:eastAsia="Calibri" w:hAnsi="Marianne"/>
        <w:bCs/>
        <w:caps/>
        <w:sz w:val="16"/>
        <w:szCs w:val="16"/>
        <w:lang w:eastAsia="en-US"/>
      </w:rPr>
      <w:fldChar w:fldCharType="end"/>
    </w:r>
    <w:bookmarkEnd w:id="81"/>
    <w:bookmarkEnd w:id="82"/>
    <w:bookmarkEnd w:id="83"/>
    <w:bookmarkEnd w:id="84"/>
    <w:bookmarkEnd w:id="85"/>
    <w:bookmarkEnd w:id="86"/>
    <w:bookmarkEnd w:id="87"/>
    <w:bookmarkEnd w:id="88"/>
    <w:bookmarkEnd w:id="89"/>
    <w:bookmarkEnd w:id="90"/>
    <w:bookmarkEnd w:id="91"/>
    <w:bookmarkEnd w:id="92"/>
    <w:bookmarkEnd w:id="94"/>
    <w:bookmarkEnd w:id="95"/>
    <w:bookmarkEnd w:id="96"/>
    <w:bookmarkEnd w:id="9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68A4D" w14:textId="77777777" w:rsidR="0040425C" w:rsidRDefault="0040425C">
      <w:r>
        <w:separator/>
      </w:r>
    </w:p>
  </w:footnote>
  <w:footnote w:type="continuationSeparator" w:id="0">
    <w:p w14:paraId="4C0919AD" w14:textId="77777777" w:rsidR="0040425C" w:rsidRDefault="0040425C">
      <w:r>
        <w:continuationSeparator/>
      </w:r>
    </w:p>
  </w:footnote>
  <w:footnote w:id="1">
    <w:p w14:paraId="1F71928B"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2">
    <w:p w14:paraId="630FA4B4" w14:textId="77B70E51" w:rsidR="002446E5" w:rsidRDefault="002446E5" w:rsidP="002446E5">
      <w:pPr>
        <w:pStyle w:val="Notedebasdepage"/>
      </w:pPr>
    </w:p>
  </w:footnote>
  <w:footnote w:id="3">
    <w:p w14:paraId="67DF9B8E" w14:textId="77777777" w:rsidR="008303FD" w:rsidRDefault="008303FD" w:rsidP="009B3CC7">
      <w:pPr>
        <w:pStyle w:val="Notedebasdepage"/>
      </w:pPr>
      <w:r>
        <w:rPr>
          <w:rStyle w:val="Caractresdenotedebasdepage"/>
        </w:rPr>
        <w:footnoteRef/>
      </w:r>
      <w:r>
        <w:tab/>
        <w:t xml:space="preserve"> Rayer la mention inutile</w:t>
      </w:r>
    </w:p>
  </w:footnote>
  <w:footnote w:id="4">
    <w:p w14:paraId="61D23D26"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5">
    <w:p w14:paraId="5980D769" w14:textId="5DBC879E" w:rsidR="002446E5" w:rsidRDefault="002446E5" w:rsidP="002446E5">
      <w:pPr>
        <w:pStyle w:val="Notedebasdepage"/>
      </w:pPr>
      <w:r>
        <w:rPr>
          <w:rStyle w:val="Caractresdenotedebasdepage"/>
        </w:rPr>
        <w:footnoteRef/>
      </w:r>
      <w:r>
        <w:tab/>
        <w:t xml:space="preserve"> </w:t>
      </w:r>
    </w:p>
  </w:footnote>
  <w:footnote w:id="6">
    <w:p w14:paraId="42634FD1" w14:textId="77777777" w:rsidR="009366A3" w:rsidRDefault="009366A3" w:rsidP="009366A3">
      <w:pPr>
        <w:pStyle w:val="Notedebasdepage"/>
      </w:pPr>
      <w:r>
        <w:rPr>
          <w:rStyle w:val="Caractresdenotedebasdepage"/>
        </w:rPr>
        <w:footnoteRef/>
      </w:r>
      <w:r>
        <w:tab/>
        <w:t xml:space="preserve"> Cocher la case correspondant à votre situation</w:t>
      </w:r>
    </w:p>
  </w:footnote>
  <w:footnote w:id="7">
    <w:p w14:paraId="76F9D997" w14:textId="77777777" w:rsidR="009366A3" w:rsidRDefault="009366A3" w:rsidP="009366A3">
      <w:pPr>
        <w:pStyle w:val="Notedebasdepage"/>
      </w:pPr>
      <w:r>
        <w:rPr>
          <w:rStyle w:val="Caractresdenotedebasdepage"/>
        </w:rPr>
        <w:footnoteRef/>
      </w:r>
      <w: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D10B3" w14:textId="77777777" w:rsidR="008303FD" w:rsidRPr="005F6EED" w:rsidRDefault="008303FD" w:rsidP="008E44C8">
    <w:pPr>
      <w:pStyle w:val="En-tte"/>
      <w:jc w:val="center"/>
      <w:rPr>
        <w:rFonts w:ascii="Arial" w:hAnsi="Arial" w:cs="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CBEC" w14:textId="300AA6EC" w:rsidR="007F72E2" w:rsidRDefault="007F72E2">
    <w:pPr>
      <w:pStyle w:val="En-tte"/>
    </w:pPr>
    <w:r w:rsidRPr="007F72E2">
      <w:rPr>
        <w:rFonts w:ascii="Arial" w:hAnsi="Arial"/>
        <w:noProof/>
        <w:sz w:val="20"/>
        <w:szCs w:val="20"/>
        <w:lang w:val="fr-FR" w:eastAsia="fr-FR"/>
      </w:rPr>
      <w:drawing>
        <wp:inline distT="0" distB="0" distL="0" distR="0" wp14:anchorId="6C30ADAB" wp14:editId="421B6551">
          <wp:extent cx="6305550" cy="895350"/>
          <wp:effectExtent l="0" t="0" r="0" b="0"/>
          <wp:docPr id="1839632305"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612639" name="Image 2" descr="Une image contenant texte, capture d’écran, Police, blanc&#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0"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4" w:hanging="284"/>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284" w:hanging="284"/>
      </w:pPr>
      <w:rPr>
        <w:rFonts w:ascii="Symbol" w:hAnsi="Symbol"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284" w:hanging="284"/>
      </w:pPr>
      <w:rPr>
        <w:rFonts w:ascii="Symbol" w:hAnsi="Symbol"/>
      </w:rPr>
    </w:lvl>
  </w:abstractNum>
  <w:abstractNum w:abstractNumId="4" w15:restartNumberingAfterBreak="0">
    <w:nsid w:val="00000005"/>
    <w:multiLevelType w:val="singleLevel"/>
    <w:tmpl w:val="00000005"/>
    <w:name w:val="WW8Num5"/>
    <w:lvl w:ilvl="0">
      <w:numFmt w:val="bullet"/>
      <w:lvlText w:val=""/>
      <w:lvlJc w:val="left"/>
      <w:pPr>
        <w:tabs>
          <w:tab w:val="num" w:pos="0"/>
        </w:tabs>
        <w:ind w:left="283" w:hanging="283"/>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b/>
      </w:rPr>
    </w:lvl>
    <w:lvl w:ilvl="1">
      <w:start w:val="1"/>
      <w:numFmt w:val="bullet"/>
      <w:lvlText w:val=""/>
      <w:lvlJc w:val="left"/>
      <w:pPr>
        <w:tabs>
          <w:tab w:val="num" w:pos="1080"/>
        </w:tabs>
        <w:ind w:left="1080" w:hanging="360"/>
      </w:pPr>
      <w:rPr>
        <w:rFonts w:ascii="Symbol" w:hAnsi="Symbol" w:cs="Times New Roman"/>
        <w:b/>
      </w:rPr>
    </w:lvl>
    <w:lvl w:ilvl="2">
      <w:start w:val="1"/>
      <w:numFmt w:val="bullet"/>
      <w:lvlText w:val=""/>
      <w:lvlJc w:val="left"/>
      <w:pPr>
        <w:tabs>
          <w:tab w:val="num" w:pos="1440"/>
        </w:tabs>
        <w:ind w:left="1440" w:hanging="360"/>
      </w:pPr>
      <w:rPr>
        <w:rFonts w:ascii="Symbol" w:hAnsi="Symbol" w:cs="Times New Roman"/>
        <w:b/>
      </w:rPr>
    </w:lvl>
    <w:lvl w:ilvl="3">
      <w:start w:val="1"/>
      <w:numFmt w:val="bullet"/>
      <w:lvlText w:val=""/>
      <w:lvlJc w:val="left"/>
      <w:pPr>
        <w:tabs>
          <w:tab w:val="num" w:pos="1800"/>
        </w:tabs>
        <w:ind w:left="1800" w:hanging="360"/>
      </w:pPr>
      <w:rPr>
        <w:rFonts w:ascii="Symbol" w:hAnsi="Symbol" w:cs="Times New Roman"/>
        <w:b/>
      </w:rPr>
    </w:lvl>
    <w:lvl w:ilvl="4">
      <w:start w:val="1"/>
      <w:numFmt w:val="bullet"/>
      <w:lvlText w:val=""/>
      <w:lvlJc w:val="left"/>
      <w:pPr>
        <w:tabs>
          <w:tab w:val="num" w:pos="2160"/>
        </w:tabs>
        <w:ind w:left="2160" w:hanging="360"/>
      </w:pPr>
      <w:rPr>
        <w:rFonts w:ascii="Symbol" w:hAnsi="Symbol" w:cs="Times New Roman"/>
        <w:b/>
      </w:rPr>
    </w:lvl>
    <w:lvl w:ilvl="5">
      <w:start w:val="1"/>
      <w:numFmt w:val="bullet"/>
      <w:lvlText w:val=""/>
      <w:lvlJc w:val="left"/>
      <w:pPr>
        <w:tabs>
          <w:tab w:val="num" w:pos="2520"/>
        </w:tabs>
        <w:ind w:left="2520" w:hanging="360"/>
      </w:pPr>
      <w:rPr>
        <w:rFonts w:ascii="Symbol" w:hAnsi="Symbol" w:cs="Times New Roman"/>
        <w:b/>
      </w:rPr>
    </w:lvl>
    <w:lvl w:ilvl="6">
      <w:start w:val="1"/>
      <w:numFmt w:val="bullet"/>
      <w:lvlText w:val=""/>
      <w:lvlJc w:val="left"/>
      <w:pPr>
        <w:tabs>
          <w:tab w:val="num" w:pos="2880"/>
        </w:tabs>
        <w:ind w:left="2880" w:hanging="360"/>
      </w:pPr>
      <w:rPr>
        <w:rFonts w:ascii="Symbol" w:hAnsi="Symbol" w:cs="Times New Roman"/>
        <w:b/>
      </w:rPr>
    </w:lvl>
    <w:lvl w:ilvl="7">
      <w:start w:val="1"/>
      <w:numFmt w:val="bullet"/>
      <w:lvlText w:val=""/>
      <w:lvlJc w:val="left"/>
      <w:pPr>
        <w:tabs>
          <w:tab w:val="num" w:pos="3240"/>
        </w:tabs>
        <w:ind w:left="3240" w:hanging="360"/>
      </w:pPr>
      <w:rPr>
        <w:rFonts w:ascii="Symbol" w:hAnsi="Symbol" w:cs="Times New Roman"/>
        <w:b/>
      </w:rPr>
    </w:lvl>
    <w:lvl w:ilvl="8">
      <w:start w:val="1"/>
      <w:numFmt w:val="bullet"/>
      <w:lvlText w:val=""/>
      <w:lvlJc w:val="left"/>
      <w:pPr>
        <w:tabs>
          <w:tab w:val="num" w:pos="3600"/>
        </w:tabs>
        <w:ind w:left="3600" w:hanging="360"/>
      </w:pPr>
      <w:rPr>
        <w:rFonts w:ascii="Symbol" w:hAnsi="Symbol" w:cs="Times New Roman"/>
        <w:b/>
      </w:rPr>
    </w:lvl>
  </w:abstractNum>
  <w:abstractNum w:abstractNumId="6" w15:restartNumberingAfterBreak="0">
    <w:nsid w:val="0AFC1892"/>
    <w:multiLevelType w:val="multilevel"/>
    <w:tmpl w:val="B8A4012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7C2115"/>
    <w:multiLevelType w:val="hybridMultilevel"/>
    <w:tmpl w:val="94947BC0"/>
    <w:lvl w:ilvl="0" w:tplc="4ED00130">
      <w:start w:val="1"/>
      <w:numFmt w:val="bullet"/>
      <w:lvlText w:val=""/>
      <w:lvlJc w:val="left"/>
      <w:pPr>
        <w:ind w:left="1440" w:hanging="360"/>
      </w:pPr>
      <w:rPr>
        <w:rFonts w:ascii="Wingdings" w:hAnsi="Wingdings" w:hint="default"/>
        <w:sz w:val="1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162AEA"/>
    <w:multiLevelType w:val="hybridMultilevel"/>
    <w:tmpl w:val="6CF8F07A"/>
    <w:lvl w:ilvl="0" w:tplc="261EB49C">
      <w:start w:val="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18448A0"/>
    <w:multiLevelType w:val="hybridMultilevel"/>
    <w:tmpl w:val="849CE6F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EC95853"/>
    <w:multiLevelType w:val="hybridMultilevel"/>
    <w:tmpl w:val="EB1E75BC"/>
    <w:lvl w:ilvl="0" w:tplc="3CAC203C">
      <w:start w:val="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031323"/>
    <w:multiLevelType w:val="hybridMultilevel"/>
    <w:tmpl w:val="49B05D6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82B5563"/>
    <w:multiLevelType w:val="hybridMultilevel"/>
    <w:tmpl w:val="30AEEF22"/>
    <w:lvl w:ilvl="0" w:tplc="635ACFC2">
      <w:start w:val="100"/>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1B72A63"/>
    <w:multiLevelType w:val="hybridMultilevel"/>
    <w:tmpl w:val="4BB247D0"/>
    <w:lvl w:ilvl="0" w:tplc="59FEF518">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3EE2AE6"/>
    <w:multiLevelType w:val="hybridMultilevel"/>
    <w:tmpl w:val="D4E4CF1A"/>
    <w:lvl w:ilvl="0" w:tplc="A04AD16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8C2291A"/>
    <w:multiLevelType w:val="multilevel"/>
    <w:tmpl w:val="E84652D4"/>
    <w:lvl w:ilvl="0">
      <w:start w:val="1"/>
      <w:numFmt w:val="bullet"/>
      <w:lvlText w:val="−"/>
      <w:lvlJc w:val="left"/>
      <w:pPr>
        <w:tabs>
          <w:tab w:val="num" w:pos="0"/>
        </w:tabs>
        <w:ind w:left="432" w:hanging="432"/>
      </w:pPr>
      <w:rPr>
        <w:rFonts w:ascii="Calibri" w:hAnsi="Calibri"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15:restartNumberingAfterBreak="0">
    <w:nsid w:val="6E613D21"/>
    <w:multiLevelType w:val="hybridMultilevel"/>
    <w:tmpl w:val="DBC82094"/>
    <w:lvl w:ilvl="0" w:tplc="4A74C3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62459D"/>
    <w:multiLevelType w:val="hybridMultilevel"/>
    <w:tmpl w:val="A2088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2260055">
    <w:abstractNumId w:val="0"/>
  </w:num>
  <w:num w:numId="2" w16cid:durableId="615718108">
    <w:abstractNumId w:val="1"/>
  </w:num>
  <w:num w:numId="3" w16cid:durableId="1185755252">
    <w:abstractNumId w:val="2"/>
  </w:num>
  <w:num w:numId="4" w16cid:durableId="1410075255">
    <w:abstractNumId w:val="3"/>
  </w:num>
  <w:num w:numId="5" w16cid:durableId="571699745">
    <w:abstractNumId w:val="4"/>
  </w:num>
  <w:num w:numId="6" w16cid:durableId="2109736993">
    <w:abstractNumId w:val="5"/>
  </w:num>
  <w:num w:numId="7" w16cid:durableId="750977277">
    <w:abstractNumId w:val="13"/>
  </w:num>
  <w:num w:numId="8" w16cid:durableId="633174643">
    <w:abstractNumId w:val="0"/>
  </w:num>
  <w:num w:numId="9" w16cid:durableId="1737508817">
    <w:abstractNumId w:val="0"/>
  </w:num>
  <w:num w:numId="10" w16cid:durableId="122701051">
    <w:abstractNumId w:val="0"/>
  </w:num>
  <w:num w:numId="11" w16cid:durableId="749084478">
    <w:abstractNumId w:val="12"/>
  </w:num>
  <w:num w:numId="12" w16cid:durableId="663704518">
    <w:abstractNumId w:val="9"/>
  </w:num>
  <w:num w:numId="13" w16cid:durableId="609434391">
    <w:abstractNumId w:val="11"/>
  </w:num>
  <w:num w:numId="14" w16cid:durableId="1873037096">
    <w:abstractNumId w:val="8"/>
  </w:num>
  <w:num w:numId="15" w16cid:durableId="1450078911">
    <w:abstractNumId w:val="0"/>
  </w:num>
  <w:num w:numId="16" w16cid:durableId="242184803">
    <w:abstractNumId w:val="17"/>
  </w:num>
  <w:num w:numId="17" w16cid:durableId="631593448">
    <w:abstractNumId w:val="6"/>
  </w:num>
  <w:num w:numId="18" w16cid:durableId="1515261822">
    <w:abstractNumId w:val="0"/>
  </w:num>
  <w:num w:numId="19" w16cid:durableId="1108163620">
    <w:abstractNumId w:val="0"/>
  </w:num>
  <w:num w:numId="20" w16cid:durableId="913776607">
    <w:abstractNumId w:val="0"/>
  </w:num>
  <w:num w:numId="21" w16cid:durableId="231935345">
    <w:abstractNumId w:val="0"/>
  </w:num>
  <w:num w:numId="22" w16cid:durableId="835069497">
    <w:abstractNumId w:val="0"/>
  </w:num>
  <w:num w:numId="23" w16cid:durableId="1368986591">
    <w:abstractNumId w:val="0"/>
  </w:num>
  <w:num w:numId="24" w16cid:durableId="943999826">
    <w:abstractNumId w:val="0"/>
  </w:num>
  <w:num w:numId="25" w16cid:durableId="986859414">
    <w:abstractNumId w:val="0"/>
  </w:num>
  <w:num w:numId="26" w16cid:durableId="1326668569">
    <w:abstractNumId w:val="0"/>
  </w:num>
  <w:num w:numId="27" w16cid:durableId="1434059175">
    <w:abstractNumId w:val="18"/>
  </w:num>
  <w:num w:numId="28" w16cid:durableId="1464078031">
    <w:abstractNumId w:val="14"/>
  </w:num>
  <w:num w:numId="29" w16cid:durableId="1035928230">
    <w:abstractNumId w:val="16"/>
  </w:num>
  <w:num w:numId="30" w16cid:durableId="1368336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3191670">
    <w:abstractNumId w:val="15"/>
  </w:num>
  <w:num w:numId="32" w16cid:durableId="1899440447">
    <w:abstractNumId w:val="7"/>
  </w:num>
  <w:num w:numId="33" w16cid:durableId="1888567370">
    <w:abstractNumId w:val="0"/>
  </w:num>
  <w:num w:numId="34" w16cid:durableId="193948568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GNAL Julie">
    <w15:presenceInfo w15:providerId="AD" w15:userId="S::julie.vignal@apij-justice.fr::aed3f1cd-971f-4583-a971-7135a6e184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Texte1" w:val="Empty"/>
    <w:docVar w:name="Texte2" w:val="Empty"/>
  </w:docVars>
  <w:rsids>
    <w:rsidRoot w:val="002E2B3E"/>
    <w:rsid w:val="000002F1"/>
    <w:rsid w:val="00001ABE"/>
    <w:rsid w:val="00001F17"/>
    <w:rsid w:val="00003609"/>
    <w:rsid w:val="000065CD"/>
    <w:rsid w:val="00020E1D"/>
    <w:rsid w:val="00021527"/>
    <w:rsid w:val="00024FE4"/>
    <w:rsid w:val="00030051"/>
    <w:rsid w:val="0003006C"/>
    <w:rsid w:val="0003442C"/>
    <w:rsid w:val="000436CA"/>
    <w:rsid w:val="00043AE7"/>
    <w:rsid w:val="00046F6B"/>
    <w:rsid w:val="00054DD4"/>
    <w:rsid w:val="00056A3E"/>
    <w:rsid w:val="00057537"/>
    <w:rsid w:val="00067A06"/>
    <w:rsid w:val="000747F0"/>
    <w:rsid w:val="00080B12"/>
    <w:rsid w:val="000A4005"/>
    <w:rsid w:val="000A4762"/>
    <w:rsid w:val="000B1EB2"/>
    <w:rsid w:val="000B55D3"/>
    <w:rsid w:val="000B56D3"/>
    <w:rsid w:val="000C0802"/>
    <w:rsid w:val="000D4D2F"/>
    <w:rsid w:val="000E27E6"/>
    <w:rsid w:val="000E7337"/>
    <w:rsid w:val="000F0B15"/>
    <w:rsid w:val="000F0F34"/>
    <w:rsid w:val="00101918"/>
    <w:rsid w:val="0010224A"/>
    <w:rsid w:val="001259BC"/>
    <w:rsid w:val="001301D6"/>
    <w:rsid w:val="0013764B"/>
    <w:rsid w:val="00143C7D"/>
    <w:rsid w:val="00151D1A"/>
    <w:rsid w:val="00153CF1"/>
    <w:rsid w:val="0016594D"/>
    <w:rsid w:val="00166626"/>
    <w:rsid w:val="0017007F"/>
    <w:rsid w:val="001705DE"/>
    <w:rsid w:val="00182DDE"/>
    <w:rsid w:val="001860EB"/>
    <w:rsid w:val="00190C2F"/>
    <w:rsid w:val="001A591D"/>
    <w:rsid w:val="001B29F7"/>
    <w:rsid w:val="001C554D"/>
    <w:rsid w:val="001C74EB"/>
    <w:rsid w:val="001D720B"/>
    <w:rsid w:val="001D73C6"/>
    <w:rsid w:val="001E08F7"/>
    <w:rsid w:val="001E696B"/>
    <w:rsid w:val="001F3C90"/>
    <w:rsid w:val="001F4E36"/>
    <w:rsid w:val="001F67D9"/>
    <w:rsid w:val="00202EBA"/>
    <w:rsid w:val="00203A21"/>
    <w:rsid w:val="00204A52"/>
    <w:rsid w:val="002100B9"/>
    <w:rsid w:val="00210D54"/>
    <w:rsid w:val="00212084"/>
    <w:rsid w:val="00215247"/>
    <w:rsid w:val="0021654F"/>
    <w:rsid w:val="002241AE"/>
    <w:rsid w:val="00234E4B"/>
    <w:rsid w:val="002446E5"/>
    <w:rsid w:val="00247960"/>
    <w:rsid w:val="00254C70"/>
    <w:rsid w:val="00257D7B"/>
    <w:rsid w:val="00260732"/>
    <w:rsid w:val="002607C4"/>
    <w:rsid w:val="002629CD"/>
    <w:rsid w:val="00266D34"/>
    <w:rsid w:val="00272DA3"/>
    <w:rsid w:val="00272FF8"/>
    <w:rsid w:val="002752F8"/>
    <w:rsid w:val="0028231F"/>
    <w:rsid w:val="00283201"/>
    <w:rsid w:val="00283B4A"/>
    <w:rsid w:val="00284F0A"/>
    <w:rsid w:val="002930E8"/>
    <w:rsid w:val="002A02EF"/>
    <w:rsid w:val="002A56B0"/>
    <w:rsid w:val="002B22ED"/>
    <w:rsid w:val="002B5821"/>
    <w:rsid w:val="002C0901"/>
    <w:rsid w:val="002C31A1"/>
    <w:rsid w:val="002D1D6A"/>
    <w:rsid w:val="002D309D"/>
    <w:rsid w:val="002E10CB"/>
    <w:rsid w:val="002E2B3E"/>
    <w:rsid w:val="002F2593"/>
    <w:rsid w:val="002F611C"/>
    <w:rsid w:val="0032600A"/>
    <w:rsid w:val="00340F1D"/>
    <w:rsid w:val="00344694"/>
    <w:rsid w:val="00356D75"/>
    <w:rsid w:val="003602F2"/>
    <w:rsid w:val="00371664"/>
    <w:rsid w:val="003808A0"/>
    <w:rsid w:val="003826B8"/>
    <w:rsid w:val="0038457B"/>
    <w:rsid w:val="003A176C"/>
    <w:rsid w:val="003B10E5"/>
    <w:rsid w:val="003C0C78"/>
    <w:rsid w:val="003C1E2A"/>
    <w:rsid w:val="003C2151"/>
    <w:rsid w:val="003D0851"/>
    <w:rsid w:val="003D20EA"/>
    <w:rsid w:val="003D23EE"/>
    <w:rsid w:val="003D323F"/>
    <w:rsid w:val="003D5682"/>
    <w:rsid w:val="003D7C84"/>
    <w:rsid w:val="003E3FE7"/>
    <w:rsid w:val="003F320C"/>
    <w:rsid w:val="003F5EE9"/>
    <w:rsid w:val="0040425C"/>
    <w:rsid w:val="00406E1C"/>
    <w:rsid w:val="00410C25"/>
    <w:rsid w:val="004153C2"/>
    <w:rsid w:val="00416256"/>
    <w:rsid w:val="00421467"/>
    <w:rsid w:val="004215A6"/>
    <w:rsid w:val="00421E91"/>
    <w:rsid w:val="00421F1A"/>
    <w:rsid w:val="004223C2"/>
    <w:rsid w:val="00422819"/>
    <w:rsid w:val="00423BD0"/>
    <w:rsid w:val="00424052"/>
    <w:rsid w:val="00424B8C"/>
    <w:rsid w:val="004443A0"/>
    <w:rsid w:val="0044449D"/>
    <w:rsid w:val="0044748D"/>
    <w:rsid w:val="00455BFC"/>
    <w:rsid w:val="0046097D"/>
    <w:rsid w:val="004617DB"/>
    <w:rsid w:val="00463C7F"/>
    <w:rsid w:val="00467730"/>
    <w:rsid w:val="00471172"/>
    <w:rsid w:val="00483387"/>
    <w:rsid w:val="00495C15"/>
    <w:rsid w:val="004976ED"/>
    <w:rsid w:val="004A31FF"/>
    <w:rsid w:val="004A5872"/>
    <w:rsid w:val="004A63D9"/>
    <w:rsid w:val="004B4E35"/>
    <w:rsid w:val="004C116B"/>
    <w:rsid w:val="004D2D99"/>
    <w:rsid w:val="004E21FD"/>
    <w:rsid w:val="004F04B2"/>
    <w:rsid w:val="004F1D86"/>
    <w:rsid w:val="004F62DE"/>
    <w:rsid w:val="005026FA"/>
    <w:rsid w:val="005060C4"/>
    <w:rsid w:val="0051044F"/>
    <w:rsid w:val="00513FF3"/>
    <w:rsid w:val="00522E2A"/>
    <w:rsid w:val="00530774"/>
    <w:rsid w:val="0054402C"/>
    <w:rsid w:val="00544962"/>
    <w:rsid w:val="00550ABA"/>
    <w:rsid w:val="00550EC4"/>
    <w:rsid w:val="00552CE7"/>
    <w:rsid w:val="005533FB"/>
    <w:rsid w:val="00553960"/>
    <w:rsid w:val="00560934"/>
    <w:rsid w:val="00560F84"/>
    <w:rsid w:val="005A56F1"/>
    <w:rsid w:val="005A7A69"/>
    <w:rsid w:val="005B0C0D"/>
    <w:rsid w:val="005C6282"/>
    <w:rsid w:val="005D4DE2"/>
    <w:rsid w:val="005D72E4"/>
    <w:rsid w:val="005E1249"/>
    <w:rsid w:val="005E2C55"/>
    <w:rsid w:val="005E363C"/>
    <w:rsid w:val="005E3DC9"/>
    <w:rsid w:val="005E70B9"/>
    <w:rsid w:val="005E7DDA"/>
    <w:rsid w:val="005F6EED"/>
    <w:rsid w:val="0060122A"/>
    <w:rsid w:val="006052EA"/>
    <w:rsid w:val="00610403"/>
    <w:rsid w:val="00622828"/>
    <w:rsid w:val="00632BA4"/>
    <w:rsid w:val="00636548"/>
    <w:rsid w:val="00636671"/>
    <w:rsid w:val="00644B0E"/>
    <w:rsid w:val="006549B1"/>
    <w:rsid w:val="00655AE8"/>
    <w:rsid w:val="006573A1"/>
    <w:rsid w:val="00680543"/>
    <w:rsid w:val="00680C08"/>
    <w:rsid w:val="00691BA0"/>
    <w:rsid w:val="006A07D4"/>
    <w:rsid w:val="006A26B9"/>
    <w:rsid w:val="006A49C3"/>
    <w:rsid w:val="006B1F78"/>
    <w:rsid w:val="006B30A3"/>
    <w:rsid w:val="006B50B2"/>
    <w:rsid w:val="006B6B55"/>
    <w:rsid w:val="006B79D6"/>
    <w:rsid w:val="006C3031"/>
    <w:rsid w:val="006C726A"/>
    <w:rsid w:val="006D22C6"/>
    <w:rsid w:val="006D4014"/>
    <w:rsid w:val="006D4DFA"/>
    <w:rsid w:val="006D5FEA"/>
    <w:rsid w:val="006E7045"/>
    <w:rsid w:val="007047AB"/>
    <w:rsid w:val="0071262C"/>
    <w:rsid w:val="00716AB1"/>
    <w:rsid w:val="00716FED"/>
    <w:rsid w:val="00723901"/>
    <w:rsid w:val="00723B1E"/>
    <w:rsid w:val="00732335"/>
    <w:rsid w:val="00733238"/>
    <w:rsid w:val="00740984"/>
    <w:rsid w:val="007439B1"/>
    <w:rsid w:val="0074459B"/>
    <w:rsid w:val="00745BC8"/>
    <w:rsid w:val="00750D34"/>
    <w:rsid w:val="007535EA"/>
    <w:rsid w:val="00755364"/>
    <w:rsid w:val="00755925"/>
    <w:rsid w:val="0075657A"/>
    <w:rsid w:val="00762B4F"/>
    <w:rsid w:val="007660CC"/>
    <w:rsid w:val="007917D2"/>
    <w:rsid w:val="007950D5"/>
    <w:rsid w:val="007C05F3"/>
    <w:rsid w:val="007C0BA0"/>
    <w:rsid w:val="007C1943"/>
    <w:rsid w:val="007C4D32"/>
    <w:rsid w:val="007D6AA0"/>
    <w:rsid w:val="007E2192"/>
    <w:rsid w:val="007E50AB"/>
    <w:rsid w:val="007F72E2"/>
    <w:rsid w:val="008209F2"/>
    <w:rsid w:val="00820E8A"/>
    <w:rsid w:val="008303FD"/>
    <w:rsid w:val="008308B7"/>
    <w:rsid w:val="008333D9"/>
    <w:rsid w:val="00846843"/>
    <w:rsid w:val="008506BF"/>
    <w:rsid w:val="008575F4"/>
    <w:rsid w:val="00857D72"/>
    <w:rsid w:val="0086084B"/>
    <w:rsid w:val="00860A6B"/>
    <w:rsid w:val="00862262"/>
    <w:rsid w:val="008969BE"/>
    <w:rsid w:val="008A6CD7"/>
    <w:rsid w:val="008B2E31"/>
    <w:rsid w:val="008B5CE9"/>
    <w:rsid w:val="008C2B45"/>
    <w:rsid w:val="008C4FA0"/>
    <w:rsid w:val="008D099F"/>
    <w:rsid w:val="008D2710"/>
    <w:rsid w:val="008D5371"/>
    <w:rsid w:val="008D5E5E"/>
    <w:rsid w:val="008E44C8"/>
    <w:rsid w:val="008F0760"/>
    <w:rsid w:val="008F13C0"/>
    <w:rsid w:val="008F1A4C"/>
    <w:rsid w:val="008F1F20"/>
    <w:rsid w:val="008F3F55"/>
    <w:rsid w:val="008F4A12"/>
    <w:rsid w:val="00900138"/>
    <w:rsid w:val="00900B39"/>
    <w:rsid w:val="0090390B"/>
    <w:rsid w:val="00934BDA"/>
    <w:rsid w:val="009366A3"/>
    <w:rsid w:val="00940AE0"/>
    <w:rsid w:val="009427CA"/>
    <w:rsid w:val="00942D49"/>
    <w:rsid w:val="00946858"/>
    <w:rsid w:val="009502BC"/>
    <w:rsid w:val="0095113F"/>
    <w:rsid w:val="00953D67"/>
    <w:rsid w:val="009600A8"/>
    <w:rsid w:val="00972BAD"/>
    <w:rsid w:val="00980B4B"/>
    <w:rsid w:val="009905C1"/>
    <w:rsid w:val="009A26F8"/>
    <w:rsid w:val="009A2BC9"/>
    <w:rsid w:val="009B27FC"/>
    <w:rsid w:val="009B3CC7"/>
    <w:rsid w:val="009B59DA"/>
    <w:rsid w:val="009B5DD5"/>
    <w:rsid w:val="009B605A"/>
    <w:rsid w:val="009C4A0B"/>
    <w:rsid w:val="009D33A4"/>
    <w:rsid w:val="009E3735"/>
    <w:rsid w:val="009F5B31"/>
    <w:rsid w:val="00A01858"/>
    <w:rsid w:val="00A05450"/>
    <w:rsid w:val="00A1775E"/>
    <w:rsid w:val="00A20C97"/>
    <w:rsid w:val="00A3400D"/>
    <w:rsid w:val="00A356F7"/>
    <w:rsid w:val="00A371D8"/>
    <w:rsid w:val="00A44591"/>
    <w:rsid w:val="00A457B4"/>
    <w:rsid w:val="00A47F4E"/>
    <w:rsid w:val="00A506E4"/>
    <w:rsid w:val="00A51A4B"/>
    <w:rsid w:val="00A539F2"/>
    <w:rsid w:val="00A5565F"/>
    <w:rsid w:val="00A72A5D"/>
    <w:rsid w:val="00A75851"/>
    <w:rsid w:val="00A75B19"/>
    <w:rsid w:val="00A82CCE"/>
    <w:rsid w:val="00A85FE7"/>
    <w:rsid w:val="00A93C18"/>
    <w:rsid w:val="00AA684A"/>
    <w:rsid w:val="00AB0AEB"/>
    <w:rsid w:val="00AB1302"/>
    <w:rsid w:val="00AB33F5"/>
    <w:rsid w:val="00AB50E1"/>
    <w:rsid w:val="00AB698F"/>
    <w:rsid w:val="00AC139B"/>
    <w:rsid w:val="00AE0FF2"/>
    <w:rsid w:val="00AE2E47"/>
    <w:rsid w:val="00AE7848"/>
    <w:rsid w:val="00AF51D1"/>
    <w:rsid w:val="00B05E14"/>
    <w:rsid w:val="00B075A5"/>
    <w:rsid w:val="00B114C3"/>
    <w:rsid w:val="00B213F6"/>
    <w:rsid w:val="00B2198C"/>
    <w:rsid w:val="00B25FA4"/>
    <w:rsid w:val="00B47686"/>
    <w:rsid w:val="00B51505"/>
    <w:rsid w:val="00B52AAF"/>
    <w:rsid w:val="00B6063A"/>
    <w:rsid w:val="00B60DE8"/>
    <w:rsid w:val="00B659F2"/>
    <w:rsid w:val="00B75A94"/>
    <w:rsid w:val="00B81824"/>
    <w:rsid w:val="00B91111"/>
    <w:rsid w:val="00BA404E"/>
    <w:rsid w:val="00BA7E51"/>
    <w:rsid w:val="00BB2526"/>
    <w:rsid w:val="00BB43D9"/>
    <w:rsid w:val="00BC128E"/>
    <w:rsid w:val="00BC2C0C"/>
    <w:rsid w:val="00BD2754"/>
    <w:rsid w:val="00BD46F8"/>
    <w:rsid w:val="00BD543B"/>
    <w:rsid w:val="00BE03D6"/>
    <w:rsid w:val="00BE5135"/>
    <w:rsid w:val="00BE6A4D"/>
    <w:rsid w:val="00BE6B8C"/>
    <w:rsid w:val="00BF09FA"/>
    <w:rsid w:val="00C07B41"/>
    <w:rsid w:val="00C10BE8"/>
    <w:rsid w:val="00C12C5A"/>
    <w:rsid w:val="00C1386C"/>
    <w:rsid w:val="00C23E64"/>
    <w:rsid w:val="00C35A2B"/>
    <w:rsid w:val="00C360A1"/>
    <w:rsid w:val="00C40930"/>
    <w:rsid w:val="00C4174B"/>
    <w:rsid w:val="00C454B3"/>
    <w:rsid w:val="00C50C9B"/>
    <w:rsid w:val="00C5257D"/>
    <w:rsid w:val="00C547CB"/>
    <w:rsid w:val="00C553E9"/>
    <w:rsid w:val="00C60FC7"/>
    <w:rsid w:val="00C627A1"/>
    <w:rsid w:val="00C67DFB"/>
    <w:rsid w:val="00C7452D"/>
    <w:rsid w:val="00C7603F"/>
    <w:rsid w:val="00C8202C"/>
    <w:rsid w:val="00C83D7D"/>
    <w:rsid w:val="00CB16E9"/>
    <w:rsid w:val="00CB3C06"/>
    <w:rsid w:val="00CB5DE5"/>
    <w:rsid w:val="00CC6857"/>
    <w:rsid w:val="00CE7F8F"/>
    <w:rsid w:val="00D10863"/>
    <w:rsid w:val="00D11047"/>
    <w:rsid w:val="00D16848"/>
    <w:rsid w:val="00D17C27"/>
    <w:rsid w:val="00D212AC"/>
    <w:rsid w:val="00D244E1"/>
    <w:rsid w:val="00D34ED4"/>
    <w:rsid w:val="00D422C8"/>
    <w:rsid w:val="00D44374"/>
    <w:rsid w:val="00D60073"/>
    <w:rsid w:val="00D60CCD"/>
    <w:rsid w:val="00D61A5D"/>
    <w:rsid w:val="00D67D09"/>
    <w:rsid w:val="00D73CD1"/>
    <w:rsid w:val="00D75264"/>
    <w:rsid w:val="00D942D8"/>
    <w:rsid w:val="00D94A75"/>
    <w:rsid w:val="00DA18DC"/>
    <w:rsid w:val="00DA3BCF"/>
    <w:rsid w:val="00DA3EA6"/>
    <w:rsid w:val="00DA4FF2"/>
    <w:rsid w:val="00DA730A"/>
    <w:rsid w:val="00DC17CF"/>
    <w:rsid w:val="00DC37A2"/>
    <w:rsid w:val="00DD6176"/>
    <w:rsid w:val="00DE57A8"/>
    <w:rsid w:val="00DF7672"/>
    <w:rsid w:val="00E1031A"/>
    <w:rsid w:val="00E112AC"/>
    <w:rsid w:val="00E14BDC"/>
    <w:rsid w:val="00E17C92"/>
    <w:rsid w:val="00E201CF"/>
    <w:rsid w:val="00E264F7"/>
    <w:rsid w:val="00E26F05"/>
    <w:rsid w:val="00E30D5F"/>
    <w:rsid w:val="00E435F8"/>
    <w:rsid w:val="00E46288"/>
    <w:rsid w:val="00E56F2B"/>
    <w:rsid w:val="00E725D5"/>
    <w:rsid w:val="00EA0824"/>
    <w:rsid w:val="00EA669C"/>
    <w:rsid w:val="00EC1A60"/>
    <w:rsid w:val="00EC41DB"/>
    <w:rsid w:val="00EC7DCB"/>
    <w:rsid w:val="00ED17F9"/>
    <w:rsid w:val="00ED5DDA"/>
    <w:rsid w:val="00ED67A5"/>
    <w:rsid w:val="00EE0560"/>
    <w:rsid w:val="00EE4D34"/>
    <w:rsid w:val="00EF149E"/>
    <w:rsid w:val="00EF274A"/>
    <w:rsid w:val="00EF3952"/>
    <w:rsid w:val="00EF3BD6"/>
    <w:rsid w:val="00EF4B6A"/>
    <w:rsid w:val="00F05C26"/>
    <w:rsid w:val="00F0643F"/>
    <w:rsid w:val="00F11C36"/>
    <w:rsid w:val="00F13DAE"/>
    <w:rsid w:val="00F1490D"/>
    <w:rsid w:val="00F15BAB"/>
    <w:rsid w:val="00F23D93"/>
    <w:rsid w:val="00F3466C"/>
    <w:rsid w:val="00F373D9"/>
    <w:rsid w:val="00F430D7"/>
    <w:rsid w:val="00F50C3C"/>
    <w:rsid w:val="00F557DF"/>
    <w:rsid w:val="00F5717B"/>
    <w:rsid w:val="00F7327B"/>
    <w:rsid w:val="00F735D1"/>
    <w:rsid w:val="00F82AE0"/>
    <w:rsid w:val="00F85393"/>
    <w:rsid w:val="00F85EE6"/>
    <w:rsid w:val="00F915C7"/>
    <w:rsid w:val="00F9196B"/>
    <w:rsid w:val="00F95ED9"/>
    <w:rsid w:val="00FA2790"/>
    <w:rsid w:val="00FA2CDA"/>
    <w:rsid w:val="00FA630D"/>
    <w:rsid w:val="00FB7BD5"/>
    <w:rsid w:val="00FC6866"/>
    <w:rsid w:val="00FD0415"/>
    <w:rsid w:val="00FE1AC0"/>
    <w:rsid w:val="00FE2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5CCD0EE6"/>
  <w15:docId w15:val="{737F7632-EF4E-4B9B-975E-48A859C0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D54"/>
    <w:pPr>
      <w:suppressAutoHyphens/>
    </w:pPr>
    <w:rPr>
      <w:sz w:val="22"/>
      <w:szCs w:val="22"/>
      <w:lang w:eastAsia="ar-SA"/>
    </w:rPr>
  </w:style>
  <w:style w:type="paragraph" w:styleId="Titre1">
    <w:name w:val="heading 1"/>
    <w:basedOn w:val="Normal"/>
    <w:next w:val="Normal"/>
    <w:link w:val="Titre1Car"/>
    <w:qFormat/>
    <w:pPr>
      <w:keepNext/>
      <w:numPr>
        <w:numId w:val="1"/>
      </w:numPr>
      <w:spacing w:before="240" w:after="60"/>
      <w:outlineLvl w:val="0"/>
    </w:pPr>
    <w:rPr>
      <w:b/>
      <w:bCs/>
      <w:kern w:val="1"/>
      <w:sz w:val="26"/>
      <w:szCs w:val="26"/>
    </w:rPr>
  </w:style>
  <w:style w:type="paragraph" w:styleId="Titre2">
    <w:name w:val="heading 2"/>
    <w:basedOn w:val="Normal"/>
    <w:next w:val="Normal"/>
    <w:qFormat/>
    <w:pPr>
      <w:keepNext/>
      <w:numPr>
        <w:ilvl w:val="1"/>
        <w:numId w:val="1"/>
      </w:numPr>
      <w:spacing w:before="240" w:after="60"/>
      <w:ind w:left="284" w:firstLine="0"/>
      <w:outlineLvl w:val="1"/>
    </w:pPr>
    <w:rPr>
      <w:i/>
      <w:iCs/>
      <w:sz w:val="24"/>
      <w:szCs w:val="24"/>
      <w:u w:val="single"/>
    </w:rPr>
  </w:style>
  <w:style w:type="paragraph" w:styleId="Titre3">
    <w:name w:val="heading 3"/>
    <w:basedOn w:val="Normal"/>
    <w:next w:val="Normal"/>
    <w:qFormat/>
    <w:pPr>
      <w:keepNext/>
      <w:numPr>
        <w:ilvl w:val="2"/>
        <w:numId w:val="1"/>
      </w:numPr>
      <w:spacing w:before="240" w:after="60"/>
      <w:ind w:left="567" w:firstLine="0"/>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bottom w:val="double" w:sz="1" w:space="1"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Wingdings" w:eastAsia="Times New Roman" w:hAnsi="Wingdings" w:cs="Times New Roman"/>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Wingdings" w:eastAsia="Times New Roman" w:hAnsi="Wingdings" w:cs="Times New Roman"/>
      <w:b/>
    </w:rPr>
  </w:style>
  <w:style w:type="character" w:customStyle="1" w:styleId="WW8Num7z0">
    <w:name w:val="WW8Num7z0"/>
    <w:rPr>
      <w:rFonts w:ascii="Wingdings" w:hAnsi="Wingdings"/>
    </w:rPr>
  </w:style>
  <w:style w:type="character" w:customStyle="1" w:styleId="Absatz-Standardschriftart">
    <w:name w:val="Absatz-Standardschriftart"/>
  </w:style>
  <w:style w:type="character" w:customStyle="1" w:styleId="WW8Num3z1">
    <w:name w:val="WW8Num3z1"/>
    <w:rPr>
      <w:rFonts w:ascii="Courier New" w:hAnsi="Courier New" w:cs="Wingdings"/>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6z1">
    <w:name w:val="WW8Num6z1"/>
    <w:rPr>
      <w:rFonts w:ascii="Courier New" w:hAnsi="Courier New" w:cs="Wingdings"/>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0">
    <w:name w:val="WW8Num8z0"/>
    <w:rPr>
      <w:rFonts w:ascii="Wingdings" w:eastAsia="Times New Roman" w:hAnsi="Wingdings" w:cs="Times New Roman"/>
      <w:b/>
    </w:rPr>
  </w:style>
  <w:style w:type="character" w:customStyle="1" w:styleId="WW8Num8z1">
    <w:name w:val="WW8Num8z1"/>
    <w:rPr>
      <w:rFonts w:ascii="Courier New" w:hAnsi="Courier New" w:cs="Wingdings"/>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Wingdings"/>
    </w:rPr>
  </w:style>
  <w:style w:type="character" w:customStyle="1" w:styleId="WW8Num9z2">
    <w:name w:val="WW8Num9z2"/>
    <w:rPr>
      <w:rFonts w:ascii="Wingdings" w:hAnsi="Wingdings"/>
    </w:rPr>
  </w:style>
  <w:style w:type="character" w:customStyle="1" w:styleId="WW8Num10z0">
    <w:name w:val="WW8Num10z0"/>
    <w:rPr>
      <w:rFonts w:ascii="Wingdings" w:eastAsia="Times New Roman" w:hAnsi="Wingdings" w:cs="Times New Roman"/>
      <w:b/>
    </w:rPr>
  </w:style>
  <w:style w:type="character" w:customStyle="1" w:styleId="WW8Num10z1">
    <w:name w:val="WW8Num10z1"/>
    <w:rPr>
      <w:rFonts w:ascii="Courier New" w:hAnsi="Courier New" w:cs="Wingdings"/>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Wingdings"/>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Wingdings" w:eastAsia="Times New Roman" w:hAnsi="Wingdings" w:cs="Times New Roman"/>
    </w:rPr>
  </w:style>
  <w:style w:type="character" w:customStyle="1" w:styleId="WW8Num15z2">
    <w:name w:val="WW8Num15z2"/>
    <w:rPr>
      <w:rFonts w:ascii="Wingdings" w:hAnsi="Wingdings"/>
    </w:rPr>
  </w:style>
  <w:style w:type="character" w:customStyle="1" w:styleId="WW8Num15z4">
    <w:name w:val="WW8Num15z4"/>
    <w:rPr>
      <w:rFonts w:ascii="Courier New" w:hAnsi="Courier New" w:cs="Wingdings"/>
    </w:rPr>
  </w:style>
  <w:style w:type="character" w:customStyle="1" w:styleId="WW8Num16z0">
    <w:name w:val="WW8Num16z0"/>
    <w:rPr>
      <w:rFonts w:ascii="Symbol" w:hAnsi="Symbol"/>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St1z0">
    <w:name w:val="WW8NumSt1z0"/>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4z0">
    <w:name w:val="WW8NumSt4z0"/>
    <w:rPr>
      <w:rFonts w:ascii="Symbol" w:hAnsi="Symbol"/>
    </w:rPr>
  </w:style>
  <w:style w:type="character" w:customStyle="1" w:styleId="WW8NumSt6z0">
    <w:name w:val="WW8NumSt6z0"/>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styleId="Appelnotedebasdep">
    <w:name w:val="footnote reference"/>
    <w:rPr>
      <w:vertAlign w:val="superscript"/>
    </w:rPr>
  </w:style>
  <w:style w:type="character" w:customStyle="1" w:styleId="Puces">
    <w:name w:val="Puces"/>
    <w:rPr>
      <w:rFonts w:ascii="OpenSymbol" w:eastAsia="OpenSymbol" w:hAnsi="OpenSymbol" w:cs="OpenSymbol"/>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M1">
    <w:name w:val="toc 1"/>
    <w:basedOn w:val="Normal"/>
    <w:next w:val="Normal"/>
    <w:uiPriority w:val="39"/>
    <w:rsid w:val="008D2710"/>
    <w:pPr>
      <w:tabs>
        <w:tab w:val="right" w:pos="10064"/>
      </w:tabs>
    </w:pPr>
    <w:rPr>
      <w:rFonts w:ascii="Arial" w:hAnsi="Arial"/>
      <w:bC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rPr>
      <w:sz w:val="16"/>
      <w:szCs w:val="16"/>
    </w:rPr>
  </w:style>
  <w:style w:type="paragraph" w:styleId="En-tte">
    <w:name w:val="header"/>
    <w:basedOn w:val="Normal"/>
    <w:link w:val="En-tteCar"/>
    <w:uiPriority w:val="99"/>
    <w:pPr>
      <w:tabs>
        <w:tab w:val="center" w:pos="4536"/>
        <w:tab w:val="right" w:pos="9072"/>
      </w:tabs>
    </w:pPr>
    <w:rPr>
      <w:lang w:val="x-none"/>
    </w:rPr>
  </w:style>
  <w:style w:type="paragraph" w:styleId="Pieddepage">
    <w:name w:val="footer"/>
    <w:basedOn w:val="Normal"/>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pPr>
      <w:tabs>
        <w:tab w:val="right" w:pos="9072"/>
      </w:tabs>
    </w:pPr>
    <w:rPr>
      <w:b/>
      <w:bCs/>
      <w:smallCaps/>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Titre">
    <w:name w:val="Title"/>
    <w:basedOn w:val="Normal"/>
    <w:next w:val="Sous-titre"/>
    <w:qFormat/>
    <w:pPr>
      <w:jc w:val="center"/>
    </w:pPr>
    <w:rPr>
      <w:b/>
      <w:bCs/>
      <w:sz w:val="26"/>
      <w:szCs w:val="26"/>
    </w:rPr>
  </w:style>
  <w:style w:type="paragraph" w:styleId="Sous-titre">
    <w:name w:val="Subtitle"/>
    <w:basedOn w:val="Titre10"/>
    <w:next w:val="Corpsdetexte"/>
    <w:qFormat/>
    <w:pPr>
      <w:jc w:val="center"/>
    </w:pPr>
    <w:rPr>
      <w:i/>
      <w:iCs/>
    </w:r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rPr>
  </w:style>
  <w:style w:type="paragraph" w:customStyle="1" w:styleId="Global">
    <w:name w:val="Global"/>
    <w:basedOn w:val="Normal"/>
    <w:rPr>
      <w:b/>
      <w:bCs/>
    </w:rPr>
  </w:style>
  <w:style w:type="paragraph" w:customStyle="1" w:styleId="Corpsdetexte31">
    <w:name w:val="Corps de texte 31"/>
    <w:basedOn w:val="Normal"/>
    <w:pPr>
      <w:pBdr>
        <w:top w:val="single" w:sz="4" w:space="1" w:color="000000" w:shadow="1"/>
        <w:left w:val="single" w:sz="4" w:space="1" w:color="000000" w:shadow="1"/>
        <w:bottom w:val="single" w:sz="4" w:space="1" w:color="000000" w:shadow="1"/>
        <w:right w:val="single" w:sz="4" w:space="1" w:color="000000" w:shadow="1"/>
      </w:pBdr>
    </w:pPr>
    <w:rPr>
      <w:b/>
      <w:sz w:val="28"/>
    </w:rPr>
  </w:style>
  <w:style w:type="paragraph" w:customStyle="1" w:styleId="Niveau2">
    <w:name w:val="Niveau 2"/>
    <w:basedOn w:val="Normal"/>
    <w:rPr>
      <w:b/>
      <w:szCs w:val="20"/>
    </w:rPr>
  </w:style>
  <w:style w:type="paragraph" w:customStyle="1" w:styleId="AETableau">
    <w:name w:val="A.E. Tableau"/>
    <w:basedOn w:val="Normal"/>
    <w:pPr>
      <w:spacing w:before="80"/>
    </w:pPr>
    <w:rPr>
      <w:szCs w:val="3276"/>
    </w:rPr>
  </w:style>
  <w:style w:type="paragraph" w:customStyle="1" w:styleId="CarCar1">
    <w:name w:val="Car Car1"/>
    <w:basedOn w:val="Normal"/>
    <w:pPr>
      <w:spacing w:after="160" w:line="240" w:lineRule="exact"/>
      <w:jc w:val="both"/>
    </w:pPr>
    <w:rPr>
      <w:rFonts w:ascii="Tahoma" w:hAnsi="Tahoma" w:cs="Tahoma"/>
      <w:sz w:val="20"/>
      <w:szCs w:val="20"/>
      <w:lang w:val="en-US"/>
    </w:rPr>
  </w:style>
  <w:style w:type="paragraph" w:customStyle="1" w:styleId="Article">
    <w:name w:val="Article"/>
    <w:basedOn w:val="Normal"/>
    <w:pPr>
      <w:spacing w:before="240" w:after="240"/>
      <w:jc w:val="both"/>
    </w:pPr>
    <w:rPr>
      <w:rFonts w:ascii="Arial" w:hAnsi="Arial"/>
      <w:b/>
      <w:caps/>
      <w:sz w:val="24"/>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Index"/>
    <w:pPr>
      <w:tabs>
        <w:tab w:val="right" w:leader="dot" w:pos="7091"/>
      </w:tabs>
      <w:ind w:left="2547"/>
    </w:pPr>
  </w:style>
  <w:style w:type="character" w:customStyle="1" w:styleId="En-tteCar">
    <w:name w:val="En-tête Car"/>
    <w:link w:val="En-tte"/>
    <w:uiPriority w:val="99"/>
    <w:rsid w:val="003C2151"/>
    <w:rPr>
      <w:sz w:val="22"/>
      <w:szCs w:val="22"/>
      <w:lang w:eastAsia="ar-SA"/>
    </w:rPr>
  </w:style>
  <w:style w:type="paragraph" w:styleId="Paragraphedeliste">
    <w:name w:val="List Paragraph"/>
    <w:basedOn w:val="Normal"/>
    <w:uiPriority w:val="34"/>
    <w:qFormat/>
    <w:rsid w:val="001B29F7"/>
    <w:pPr>
      <w:ind w:left="708"/>
    </w:pPr>
  </w:style>
  <w:style w:type="table" w:styleId="Grilledutableau">
    <w:name w:val="Table Grid"/>
    <w:basedOn w:val="TableauNormal"/>
    <w:uiPriority w:val="59"/>
    <w:rsid w:val="00371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56B0"/>
    <w:rPr>
      <w:sz w:val="16"/>
      <w:szCs w:val="16"/>
    </w:rPr>
  </w:style>
  <w:style w:type="paragraph" w:styleId="Commentaire">
    <w:name w:val="annotation text"/>
    <w:basedOn w:val="Normal"/>
    <w:link w:val="CommentaireCar"/>
    <w:unhideWhenUsed/>
    <w:rsid w:val="002A56B0"/>
    <w:rPr>
      <w:sz w:val="20"/>
      <w:szCs w:val="20"/>
    </w:rPr>
  </w:style>
  <w:style w:type="character" w:customStyle="1" w:styleId="CommentaireCar">
    <w:name w:val="Commentaire Car"/>
    <w:basedOn w:val="Policepardfaut"/>
    <w:link w:val="Commentaire"/>
    <w:rsid w:val="002A56B0"/>
    <w:rPr>
      <w:lang w:eastAsia="ar-SA"/>
    </w:rPr>
  </w:style>
  <w:style w:type="paragraph" w:styleId="Objetducommentaire">
    <w:name w:val="annotation subject"/>
    <w:basedOn w:val="Commentaire"/>
    <w:next w:val="Commentaire"/>
    <w:link w:val="ObjetducommentaireCar"/>
    <w:uiPriority w:val="99"/>
    <w:semiHidden/>
    <w:unhideWhenUsed/>
    <w:rsid w:val="002A56B0"/>
    <w:rPr>
      <w:b/>
      <w:bCs/>
    </w:rPr>
  </w:style>
  <w:style w:type="character" w:customStyle="1" w:styleId="ObjetducommentaireCar">
    <w:name w:val="Objet du commentaire Car"/>
    <w:basedOn w:val="CommentaireCar"/>
    <w:link w:val="Objetducommentaire"/>
    <w:uiPriority w:val="99"/>
    <w:semiHidden/>
    <w:rsid w:val="002A56B0"/>
    <w:rPr>
      <w:b/>
      <w:bCs/>
      <w:lang w:eastAsia="ar-SA"/>
    </w:rPr>
  </w:style>
  <w:style w:type="paragraph" w:styleId="Rvision">
    <w:name w:val="Revision"/>
    <w:hidden/>
    <w:uiPriority w:val="99"/>
    <w:semiHidden/>
    <w:rsid w:val="002A56B0"/>
    <w:rPr>
      <w:sz w:val="22"/>
      <w:szCs w:val="22"/>
      <w:lang w:eastAsia="ar-SA"/>
    </w:rPr>
  </w:style>
  <w:style w:type="table" w:customStyle="1" w:styleId="Grilledutableau1">
    <w:name w:val="Grille du tableau1"/>
    <w:basedOn w:val="TableauNormal"/>
    <w:next w:val="Grilledutableau"/>
    <w:rsid w:val="00340F1D"/>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0">
    <w:name w:val="titre0"/>
    <w:basedOn w:val="Normal"/>
    <w:rsid w:val="00340F1D"/>
    <w:pPr>
      <w:spacing w:after="720" w:line="276" w:lineRule="auto"/>
      <w:ind w:left="737"/>
      <w:jc w:val="center"/>
    </w:pPr>
    <w:rPr>
      <w:rFonts w:ascii="Garamond" w:hAnsi="Garamond"/>
      <w:b/>
      <w:bCs/>
      <w:caps/>
      <w:sz w:val="32"/>
      <w:szCs w:val="24"/>
    </w:rPr>
  </w:style>
  <w:style w:type="paragraph" w:customStyle="1" w:styleId="Normalbis">
    <w:name w:val="Normal bis"/>
    <w:basedOn w:val="Normal"/>
    <w:rsid w:val="00ED17F9"/>
    <w:pPr>
      <w:tabs>
        <w:tab w:val="left" w:pos="2268"/>
      </w:tabs>
      <w:suppressAutoHyphens w:val="0"/>
      <w:overflowPunct w:val="0"/>
      <w:autoSpaceDE w:val="0"/>
      <w:autoSpaceDN w:val="0"/>
      <w:adjustRightInd w:val="0"/>
      <w:jc w:val="both"/>
      <w:textAlignment w:val="baseline"/>
    </w:pPr>
    <w:rPr>
      <w:color w:val="000000"/>
      <w:sz w:val="24"/>
      <w:szCs w:val="20"/>
      <w:lang w:eastAsia="fr-FR"/>
    </w:rPr>
  </w:style>
  <w:style w:type="character" w:styleId="Textedelespacerserv">
    <w:name w:val="Placeholder Text"/>
    <w:basedOn w:val="Policepardfaut"/>
    <w:uiPriority w:val="99"/>
    <w:semiHidden/>
    <w:rsid w:val="00B75A94"/>
    <w:rPr>
      <w:color w:val="666666"/>
    </w:rPr>
  </w:style>
  <w:style w:type="character" w:customStyle="1" w:styleId="Titre1Car">
    <w:name w:val="Titre 1 Car"/>
    <w:basedOn w:val="Policepardfaut"/>
    <w:link w:val="Titre1"/>
    <w:rsid w:val="00210D54"/>
    <w:rPr>
      <w:b/>
      <w:bCs/>
      <w:kern w:val="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2618">
      <w:bodyDiv w:val="1"/>
      <w:marLeft w:val="0"/>
      <w:marRight w:val="0"/>
      <w:marTop w:val="0"/>
      <w:marBottom w:val="0"/>
      <w:divBdr>
        <w:top w:val="none" w:sz="0" w:space="0" w:color="auto"/>
        <w:left w:val="none" w:sz="0" w:space="0" w:color="auto"/>
        <w:bottom w:val="none" w:sz="0" w:space="0" w:color="auto"/>
        <w:right w:val="none" w:sz="0" w:space="0" w:color="auto"/>
      </w:divBdr>
    </w:div>
    <w:div w:id="33120827">
      <w:bodyDiv w:val="1"/>
      <w:marLeft w:val="0"/>
      <w:marRight w:val="0"/>
      <w:marTop w:val="0"/>
      <w:marBottom w:val="0"/>
      <w:divBdr>
        <w:top w:val="none" w:sz="0" w:space="0" w:color="auto"/>
        <w:left w:val="none" w:sz="0" w:space="0" w:color="auto"/>
        <w:bottom w:val="none" w:sz="0" w:space="0" w:color="auto"/>
        <w:right w:val="none" w:sz="0" w:space="0" w:color="auto"/>
      </w:divBdr>
    </w:div>
    <w:div w:id="73628930">
      <w:bodyDiv w:val="1"/>
      <w:marLeft w:val="0"/>
      <w:marRight w:val="0"/>
      <w:marTop w:val="0"/>
      <w:marBottom w:val="0"/>
      <w:divBdr>
        <w:top w:val="none" w:sz="0" w:space="0" w:color="auto"/>
        <w:left w:val="none" w:sz="0" w:space="0" w:color="auto"/>
        <w:bottom w:val="none" w:sz="0" w:space="0" w:color="auto"/>
        <w:right w:val="none" w:sz="0" w:space="0" w:color="auto"/>
      </w:divBdr>
    </w:div>
    <w:div w:id="212205608">
      <w:bodyDiv w:val="1"/>
      <w:marLeft w:val="0"/>
      <w:marRight w:val="0"/>
      <w:marTop w:val="0"/>
      <w:marBottom w:val="0"/>
      <w:divBdr>
        <w:top w:val="none" w:sz="0" w:space="0" w:color="auto"/>
        <w:left w:val="none" w:sz="0" w:space="0" w:color="auto"/>
        <w:bottom w:val="none" w:sz="0" w:space="0" w:color="auto"/>
        <w:right w:val="none" w:sz="0" w:space="0" w:color="auto"/>
      </w:divBdr>
    </w:div>
    <w:div w:id="860513562">
      <w:bodyDiv w:val="1"/>
      <w:marLeft w:val="0"/>
      <w:marRight w:val="0"/>
      <w:marTop w:val="0"/>
      <w:marBottom w:val="0"/>
      <w:divBdr>
        <w:top w:val="none" w:sz="0" w:space="0" w:color="auto"/>
        <w:left w:val="none" w:sz="0" w:space="0" w:color="auto"/>
        <w:bottom w:val="none" w:sz="0" w:space="0" w:color="auto"/>
        <w:right w:val="none" w:sz="0" w:space="0" w:color="auto"/>
      </w:divBdr>
    </w:div>
    <w:div w:id="872764008">
      <w:bodyDiv w:val="1"/>
      <w:marLeft w:val="0"/>
      <w:marRight w:val="0"/>
      <w:marTop w:val="0"/>
      <w:marBottom w:val="0"/>
      <w:divBdr>
        <w:top w:val="none" w:sz="0" w:space="0" w:color="auto"/>
        <w:left w:val="none" w:sz="0" w:space="0" w:color="auto"/>
        <w:bottom w:val="none" w:sz="0" w:space="0" w:color="auto"/>
        <w:right w:val="none" w:sz="0" w:space="0" w:color="auto"/>
      </w:divBdr>
    </w:div>
    <w:div w:id="1002243041">
      <w:bodyDiv w:val="1"/>
      <w:marLeft w:val="0"/>
      <w:marRight w:val="0"/>
      <w:marTop w:val="0"/>
      <w:marBottom w:val="0"/>
      <w:divBdr>
        <w:top w:val="none" w:sz="0" w:space="0" w:color="auto"/>
        <w:left w:val="none" w:sz="0" w:space="0" w:color="auto"/>
        <w:bottom w:val="none" w:sz="0" w:space="0" w:color="auto"/>
        <w:right w:val="none" w:sz="0" w:space="0" w:color="auto"/>
      </w:divBdr>
    </w:div>
    <w:div w:id="1049110266">
      <w:bodyDiv w:val="1"/>
      <w:marLeft w:val="0"/>
      <w:marRight w:val="0"/>
      <w:marTop w:val="0"/>
      <w:marBottom w:val="0"/>
      <w:divBdr>
        <w:top w:val="none" w:sz="0" w:space="0" w:color="auto"/>
        <w:left w:val="none" w:sz="0" w:space="0" w:color="auto"/>
        <w:bottom w:val="none" w:sz="0" w:space="0" w:color="auto"/>
        <w:right w:val="none" w:sz="0" w:space="0" w:color="auto"/>
      </w:divBdr>
    </w:div>
    <w:div w:id="1187795426">
      <w:bodyDiv w:val="1"/>
      <w:marLeft w:val="0"/>
      <w:marRight w:val="0"/>
      <w:marTop w:val="0"/>
      <w:marBottom w:val="0"/>
      <w:divBdr>
        <w:top w:val="none" w:sz="0" w:space="0" w:color="auto"/>
        <w:left w:val="none" w:sz="0" w:space="0" w:color="auto"/>
        <w:bottom w:val="none" w:sz="0" w:space="0" w:color="auto"/>
        <w:right w:val="none" w:sz="0" w:space="0" w:color="auto"/>
      </w:divBdr>
    </w:div>
    <w:div w:id="1576473199">
      <w:bodyDiv w:val="1"/>
      <w:marLeft w:val="0"/>
      <w:marRight w:val="0"/>
      <w:marTop w:val="0"/>
      <w:marBottom w:val="0"/>
      <w:divBdr>
        <w:top w:val="none" w:sz="0" w:space="0" w:color="auto"/>
        <w:left w:val="none" w:sz="0" w:space="0" w:color="auto"/>
        <w:bottom w:val="none" w:sz="0" w:space="0" w:color="auto"/>
        <w:right w:val="none" w:sz="0" w:space="0" w:color="auto"/>
      </w:divBdr>
    </w:div>
    <w:div w:id="1686593003">
      <w:bodyDiv w:val="1"/>
      <w:marLeft w:val="0"/>
      <w:marRight w:val="0"/>
      <w:marTop w:val="0"/>
      <w:marBottom w:val="0"/>
      <w:divBdr>
        <w:top w:val="none" w:sz="0" w:space="0" w:color="auto"/>
        <w:left w:val="none" w:sz="0" w:space="0" w:color="auto"/>
        <w:bottom w:val="none" w:sz="0" w:space="0" w:color="auto"/>
        <w:right w:val="none" w:sz="0" w:space="0" w:color="auto"/>
      </w:divBdr>
    </w:div>
    <w:div w:id="1723212819">
      <w:bodyDiv w:val="1"/>
      <w:marLeft w:val="0"/>
      <w:marRight w:val="0"/>
      <w:marTop w:val="0"/>
      <w:marBottom w:val="0"/>
      <w:divBdr>
        <w:top w:val="none" w:sz="0" w:space="0" w:color="auto"/>
        <w:left w:val="none" w:sz="0" w:space="0" w:color="auto"/>
        <w:bottom w:val="none" w:sz="0" w:space="0" w:color="auto"/>
        <w:right w:val="none" w:sz="0" w:space="0" w:color="auto"/>
      </w:divBdr>
    </w:div>
    <w:div w:id="17861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DC7D4-3E09-4E8C-92E3-422236A1B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2911</Words>
  <Characters>16016</Characters>
  <Application>Microsoft Office Word</Application>
  <DocSecurity>4</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18890</CharactersWithSpaces>
  <SharedDoc>false</SharedDoc>
  <HLinks>
    <vt:vector size="48" baseType="variant">
      <vt:variant>
        <vt:i4>1507381</vt:i4>
      </vt:variant>
      <vt:variant>
        <vt:i4>44</vt:i4>
      </vt:variant>
      <vt:variant>
        <vt:i4>0</vt:i4>
      </vt:variant>
      <vt:variant>
        <vt:i4>5</vt:i4>
      </vt:variant>
      <vt:variant>
        <vt:lpwstr/>
      </vt:variant>
      <vt:variant>
        <vt:lpwstr>_Toc453601221</vt:lpwstr>
      </vt:variant>
      <vt:variant>
        <vt:i4>1507381</vt:i4>
      </vt:variant>
      <vt:variant>
        <vt:i4>38</vt:i4>
      </vt:variant>
      <vt:variant>
        <vt:i4>0</vt:i4>
      </vt:variant>
      <vt:variant>
        <vt:i4>5</vt:i4>
      </vt:variant>
      <vt:variant>
        <vt:lpwstr/>
      </vt:variant>
      <vt:variant>
        <vt:lpwstr>_Toc453601220</vt:lpwstr>
      </vt:variant>
      <vt:variant>
        <vt:i4>1310773</vt:i4>
      </vt:variant>
      <vt:variant>
        <vt:i4>32</vt:i4>
      </vt:variant>
      <vt:variant>
        <vt:i4>0</vt:i4>
      </vt:variant>
      <vt:variant>
        <vt:i4>5</vt:i4>
      </vt:variant>
      <vt:variant>
        <vt:lpwstr/>
      </vt:variant>
      <vt:variant>
        <vt:lpwstr>_Toc453601219</vt:lpwstr>
      </vt:variant>
      <vt:variant>
        <vt:i4>1179702</vt:i4>
      </vt:variant>
      <vt:variant>
        <vt:i4>26</vt:i4>
      </vt:variant>
      <vt:variant>
        <vt:i4>0</vt:i4>
      </vt:variant>
      <vt:variant>
        <vt:i4>5</vt:i4>
      </vt:variant>
      <vt:variant>
        <vt:lpwstr/>
      </vt:variant>
      <vt:variant>
        <vt:lpwstr>_Toc453601179</vt:lpwstr>
      </vt:variant>
      <vt:variant>
        <vt:i4>1179702</vt:i4>
      </vt:variant>
      <vt:variant>
        <vt:i4>20</vt:i4>
      </vt:variant>
      <vt:variant>
        <vt:i4>0</vt:i4>
      </vt:variant>
      <vt:variant>
        <vt:i4>5</vt:i4>
      </vt:variant>
      <vt:variant>
        <vt:lpwstr/>
      </vt:variant>
      <vt:variant>
        <vt:lpwstr>_Toc453601178</vt:lpwstr>
      </vt:variant>
      <vt:variant>
        <vt:i4>1179702</vt:i4>
      </vt:variant>
      <vt:variant>
        <vt:i4>14</vt:i4>
      </vt:variant>
      <vt:variant>
        <vt:i4>0</vt:i4>
      </vt:variant>
      <vt:variant>
        <vt:i4>5</vt:i4>
      </vt:variant>
      <vt:variant>
        <vt:lpwstr/>
      </vt:variant>
      <vt:variant>
        <vt:lpwstr>_Toc453601177</vt:lpwstr>
      </vt:variant>
      <vt:variant>
        <vt:i4>1179702</vt:i4>
      </vt:variant>
      <vt:variant>
        <vt:i4>8</vt:i4>
      </vt:variant>
      <vt:variant>
        <vt:i4>0</vt:i4>
      </vt:variant>
      <vt:variant>
        <vt:i4>5</vt:i4>
      </vt:variant>
      <vt:variant>
        <vt:lpwstr/>
      </vt:variant>
      <vt:variant>
        <vt:lpwstr>_Toc453601176</vt:lpwstr>
      </vt:variant>
      <vt:variant>
        <vt:i4>1179702</vt:i4>
      </vt:variant>
      <vt:variant>
        <vt:i4>2</vt:i4>
      </vt:variant>
      <vt:variant>
        <vt:i4>0</vt:i4>
      </vt:variant>
      <vt:variant>
        <vt:i4>5</vt:i4>
      </vt:variant>
      <vt:variant>
        <vt:lpwstr/>
      </vt:variant>
      <vt:variant>
        <vt:lpwstr>_Toc453601175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ROUSSIERE Nadine</dc:creator>
  <cp:lastModifiedBy>GUIRONNET Aurore</cp:lastModifiedBy>
  <cp:revision>2</cp:revision>
  <dcterms:created xsi:type="dcterms:W3CDTF">2025-10-23T07:22:00Z</dcterms:created>
  <dcterms:modified xsi:type="dcterms:W3CDTF">2025-10-23T07:22:00Z</dcterms:modified>
</cp:coreProperties>
</file>